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C7E16" w14:textId="77777777" w:rsidR="00640E14" w:rsidRPr="009E6E93" w:rsidRDefault="000F7B9A">
      <w:pPr>
        <w:pStyle w:val="Header"/>
        <w:tabs>
          <w:tab w:val="clear" w:pos="4320"/>
          <w:tab w:val="clear" w:pos="8640"/>
        </w:tabs>
        <w:spacing w:after="120" w:line="200" w:lineRule="exact"/>
        <w:rPr>
          <w:rFonts w:ascii="Arial" w:hAnsi="Arial"/>
          <w:b/>
          <w:noProof/>
          <w:u w:val="single"/>
        </w:rPr>
      </w:pPr>
      <w:r>
        <w:rPr>
          <w:noProof/>
        </w:rPr>
        <w:pict w14:anchorId="0C2440AE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margin-left:400pt;margin-top:-4.95pt;width:76.1pt;height:79.45pt;z-index:251657728;visibility:visible;mso-position-horizontal-relative:margin;mso-position-vertical-relative:margin;mso-width-relative:margin;mso-height-relative:margin" stroked="f" strokeweight="1pt">
            <v:textbox>
              <w:txbxContent>
                <w:p w14:paraId="04619585" w14:textId="77777777" w:rsidR="0091084C" w:rsidRDefault="000F7B9A" w:rsidP="0091084C">
                  <w:r>
                    <w:rPr>
                      <w:noProof/>
                    </w:rPr>
                    <w:pict w14:anchorId="4167AD8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i1026" type="#_x0000_t75" style="width:61.3pt;height:69pt;visibility:visible">
                        <v:imagedata r:id="rId8" o:title="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</w:p>
    <w:p w14:paraId="03EDF7E6" w14:textId="77777777" w:rsidR="00640E14" w:rsidRPr="009E6E93" w:rsidRDefault="00640E14" w:rsidP="00CA6057">
      <w:pPr>
        <w:spacing w:after="120" w:line="200" w:lineRule="exact"/>
        <w:ind w:left="288" w:right="216"/>
        <w:rPr>
          <w:rFonts w:ascii="Arial" w:hAnsi="Arial"/>
          <w:u w:val="single"/>
        </w:rPr>
      </w:pPr>
      <w:r w:rsidRPr="009E6E93">
        <w:rPr>
          <w:rFonts w:ascii="Arial" w:hAnsi="Arial"/>
          <w:b/>
          <w:u w:val="single"/>
        </w:rPr>
        <w:t>ELECTRIC SERVICE TARIFF:</w:t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  <w:sz w:val="28"/>
        </w:rPr>
        <w:tab/>
      </w:r>
    </w:p>
    <w:p w14:paraId="5B4BE73A" w14:textId="77777777" w:rsidR="00640E14" w:rsidRPr="009E6E93" w:rsidRDefault="00640E14" w:rsidP="00CA6057">
      <w:pPr>
        <w:spacing w:after="120" w:line="320" w:lineRule="exact"/>
        <w:ind w:left="288" w:right="216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t xml:space="preserve">FLATBILL </w:t>
      </w:r>
      <w:r w:rsidR="00602290">
        <w:rPr>
          <w:rFonts w:ascii="Arial" w:hAnsi="Arial"/>
          <w:b/>
          <w:sz w:val="32"/>
        </w:rPr>
        <w:t>GENERAL SERVICE</w:t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</w:p>
    <w:p w14:paraId="09F29083" w14:textId="77777777" w:rsidR="00640E14" w:rsidRPr="009E6E93" w:rsidRDefault="00640E14" w:rsidP="00CA6057">
      <w:pPr>
        <w:spacing w:after="360" w:line="320" w:lineRule="exact"/>
        <w:ind w:left="288" w:right="216"/>
        <w:rPr>
          <w:rFonts w:ascii="Arial" w:hAnsi="Arial"/>
          <w:sz w:val="32"/>
        </w:rPr>
      </w:pPr>
      <w:r w:rsidRPr="009E6E93">
        <w:rPr>
          <w:rFonts w:ascii="Arial" w:hAnsi="Arial"/>
          <w:b/>
          <w:sz w:val="32"/>
        </w:rPr>
        <w:t xml:space="preserve">SCHEDULE: </w:t>
      </w:r>
      <w:r w:rsidR="00EE62B8">
        <w:rPr>
          <w:rFonts w:ascii="Arial" w:hAnsi="Arial"/>
          <w:b/>
          <w:sz w:val="32"/>
        </w:rPr>
        <w:t>“</w:t>
      </w:r>
      <w:r w:rsidRPr="009E6E93">
        <w:rPr>
          <w:rFonts w:ascii="Arial" w:hAnsi="Arial"/>
          <w:b/>
          <w:sz w:val="32"/>
        </w:rPr>
        <w:t>FLAT-</w:t>
      </w:r>
      <w:r w:rsidR="001631F0">
        <w:rPr>
          <w:rFonts w:ascii="Arial" w:hAnsi="Arial"/>
          <w:b/>
          <w:sz w:val="32"/>
        </w:rPr>
        <w:t>GS-1</w:t>
      </w:r>
      <w:r w:rsidR="00EE62B8">
        <w:rPr>
          <w:rFonts w:ascii="Arial" w:hAnsi="Arial"/>
          <w:b/>
          <w:sz w:val="32"/>
        </w:rPr>
        <w:t>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400"/>
        <w:gridCol w:w="1080"/>
        <w:gridCol w:w="990"/>
      </w:tblGrid>
      <w:tr w:rsidR="00640E14" w:rsidRPr="009E6E93" w14:paraId="5497017F" w14:textId="77777777" w:rsidTr="004A278D">
        <w:trPr>
          <w:trHeight w:hRule="exact" w:val="260"/>
          <w:jc w:val="center"/>
        </w:trPr>
        <w:tc>
          <w:tcPr>
            <w:tcW w:w="810" w:type="dxa"/>
            <w:shd w:val="pct5" w:color="auto" w:fill="auto"/>
          </w:tcPr>
          <w:p w14:paraId="399EAF68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17BBFD01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0" w:type="dxa"/>
            <w:shd w:val="pct5" w:color="auto" w:fill="auto"/>
          </w:tcPr>
          <w:p w14:paraId="21E5C923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0" w:type="dxa"/>
            <w:shd w:val="pct5" w:color="auto" w:fill="auto"/>
          </w:tcPr>
          <w:p w14:paraId="0761F8EB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048E3F96" w14:textId="77777777" w:rsidTr="004A278D">
        <w:trPr>
          <w:jc w:val="center"/>
        </w:trPr>
        <w:tc>
          <w:tcPr>
            <w:tcW w:w="810" w:type="dxa"/>
            <w:shd w:val="pct5" w:color="auto" w:fill="auto"/>
          </w:tcPr>
          <w:p w14:paraId="402152D5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1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59738C38" w14:textId="71495940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del w:id="0" w:author="Author">
              <w:r w:rsidR="007D469C" w:rsidRPr="009E6E93" w:rsidDel="00E54072">
                <w:rPr>
                  <w:rFonts w:ascii="Arial" w:hAnsi="Arial"/>
                </w:rPr>
                <w:delText>January</w:delText>
              </w:r>
              <w:r w:rsidR="00870DF4" w:rsidRPr="009E6E93" w:rsidDel="00E54072">
                <w:rPr>
                  <w:rFonts w:ascii="Arial" w:hAnsi="Arial"/>
                </w:rPr>
                <w:delText xml:space="preserve">, </w:delText>
              </w:r>
              <w:r w:rsidR="003A66B9" w:rsidDel="00E54072">
                <w:rPr>
                  <w:rFonts w:ascii="Arial" w:hAnsi="Arial"/>
                </w:rPr>
                <w:delText>2023</w:delText>
              </w:r>
            </w:del>
            <w:ins w:id="1" w:author="Author">
              <w:r w:rsidR="00E54072">
                <w:rPr>
                  <w:rFonts w:ascii="Arial" w:hAnsi="Arial"/>
                </w:rPr>
                <w:t>April, 2024</w:t>
              </w:r>
            </w:ins>
          </w:p>
        </w:tc>
        <w:tc>
          <w:tcPr>
            <w:tcW w:w="1080" w:type="dxa"/>
            <w:shd w:val="pct5" w:color="auto" w:fill="auto"/>
          </w:tcPr>
          <w:p w14:paraId="40D72E30" w14:textId="6A1A67D0" w:rsidR="00640E14" w:rsidRPr="009E6E93" w:rsidRDefault="003A66B9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2" w:author="Author">
              <w:r w:rsidDel="00E54072">
                <w:rPr>
                  <w:rFonts w:ascii="Arial" w:hAnsi="Arial"/>
                </w:rPr>
                <w:delText>First</w:delText>
              </w:r>
            </w:del>
            <w:ins w:id="3" w:author="Author">
              <w:r w:rsidR="00E54072">
                <w:rPr>
                  <w:rFonts w:ascii="Arial" w:hAnsi="Arial"/>
                </w:rPr>
                <w:t>Second</w:t>
              </w:r>
            </w:ins>
          </w:p>
        </w:tc>
        <w:tc>
          <w:tcPr>
            <w:tcW w:w="990" w:type="dxa"/>
            <w:shd w:val="pct5" w:color="auto" w:fill="auto"/>
          </w:tcPr>
          <w:p w14:paraId="1A13CC38" w14:textId="77777777" w:rsidR="00640E14" w:rsidRPr="009E6E93" w:rsidRDefault="0091084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602A1CA8" w14:textId="77777777" w:rsidR="00640E14" w:rsidRPr="009E6E93" w:rsidRDefault="00640E14" w:rsidP="00CA6057">
      <w:pPr>
        <w:spacing w:before="36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AVAILABILITY:</w:t>
      </w:r>
    </w:p>
    <w:p w14:paraId="4A9A3797" w14:textId="77777777" w:rsidR="00640E14" w:rsidRPr="009E6E93" w:rsidRDefault="00640E14" w:rsidP="00D2409A">
      <w:pPr>
        <w:spacing w:before="120" w:after="120" w:line="200" w:lineRule="exact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Throughout the Company's service area from existing lines of adequate capacity.</w:t>
      </w:r>
    </w:p>
    <w:p w14:paraId="19537E8A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APPLICABILITY:</w:t>
      </w:r>
    </w:p>
    <w:p w14:paraId="332A3014" w14:textId="77777777" w:rsidR="00D84AA3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Applicable to customers who have been in their current facility over the previous 12 months, have had their electricity priced on the General Service</w:t>
      </w:r>
      <w:r w:rsidR="0091084C">
        <w:rPr>
          <w:rFonts w:ascii="Arial" w:hAnsi="Arial"/>
        </w:rPr>
        <w:t xml:space="preserve"> </w:t>
      </w:r>
      <w:r w:rsidR="001B167A">
        <w:rPr>
          <w:rFonts w:ascii="Arial" w:hAnsi="Arial"/>
        </w:rPr>
        <w:t xml:space="preserve">or FlatBill General Service </w:t>
      </w:r>
      <w:r w:rsidRPr="009E6E93">
        <w:rPr>
          <w:rFonts w:ascii="Arial" w:hAnsi="Arial"/>
        </w:rPr>
        <w:t>tariff over the previous 12 months, use less than 3,000 kWh monthly, have a maximum 30-minute measured demand of less than 30 kW</w:t>
      </w:r>
      <w:r w:rsidR="0067388A">
        <w:rPr>
          <w:rFonts w:ascii="Arial" w:hAnsi="Arial"/>
        </w:rPr>
        <w:t>,</w:t>
      </w:r>
      <w:r w:rsidRPr="009E6E93">
        <w:rPr>
          <w:rFonts w:ascii="Arial" w:hAnsi="Arial"/>
        </w:rPr>
        <w:t xml:space="preserve"> and are</w:t>
      </w:r>
      <w:r w:rsidR="00BB4DD6">
        <w:rPr>
          <w:rFonts w:ascii="Arial" w:hAnsi="Arial"/>
        </w:rPr>
        <w:t xml:space="preserve"> </w:t>
      </w:r>
      <w:r w:rsidRPr="009E6E93">
        <w:rPr>
          <w:rFonts w:ascii="Arial" w:hAnsi="Arial"/>
        </w:rPr>
        <w:t>in good financia</w:t>
      </w:r>
      <w:r w:rsidR="00FF647C" w:rsidRPr="009E6E93">
        <w:rPr>
          <w:rFonts w:ascii="Arial" w:hAnsi="Arial"/>
        </w:rPr>
        <w:t>l standing with Georgia Power.</w:t>
      </w:r>
    </w:p>
    <w:p w14:paraId="74832EBA" w14:textId="14B77B2D" w:rsidR="00D84AA3" w:rsidRPr="009E6E93" w:rsidRDefault="003429EC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431126">
        <w:rPr>
          <w:rFonts w:ascii="Arial" w:hAnsi="Arial"/>
        </w:rPr>
        <w:t>FlatBill</w:t>
      </w:r>
      <w:r w:rsidR="00602290" w:rsidRPr="00431126">
        <w:rPr>
          <w:rFonts w:ascii="Arial" w:hAnsi="Arial"/>
        </w:rPr>
        <w:t xml:space="preserve"> General Service</w:t>
      </w:r>
      <w:r w:rsidRPr="009E6E93">
        <w:rPr>
          <w:rFonts w:ascii="Arial" w:hAnsi="Arial"/>
        </w:rPr>
        <w:t xml:space="preserve"> offers will not be made to accounts where the monthly calculated amount is less than </w:t>
      </w:r>
      <w:r w:rsidR="00BE4E5A">
        <w:rPr>
          <w:rFonts w:ascii="Arial" w:hAnsi="Arial"/>
        </w:rPr>
        <w:t>fifty ($50)</w:t>
      </w:r>
      <w:r w:rsidRPr="009E6E93">
        <w:rPr>
          <w:rFonts w:ascii="Arial" w:hAnsi="Arial"/>
        </w:rPr>
        <w:t xml:space="preserve"> dollars.  </w:t>
      </w:r>
      <w:r w:rsidR="00640E14" w:rsidRPr="009E6E93">
        <w:rPr>
          <w:rFonts w:ascii="Arial" w:hAnsi="Arial"/>
        </w:rPr>
        <w:t xml:space="preserve">All customers must </w:t>
      </w:r>
      <w:r w:rsidR="003948A9" w:rsidRPr="009E6E93">
        <w:rPr>
          <w:rFonts w:ascii="Arial" w:hAnsi="Arial"/>
        </w:rPr>
        <w:t>have</w:t>
      </w:r>
      <w:r w:rsidR="008A4236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 xml:space="preserve">separately metered </w:t>
      </w:r>
      <w:r w:rsidR="00602290">
        <w:rPr>
          <w:rFonts w:ascii="Arial" w:hAnsi="Arial"/>
        </w:rPr>
        <w:t>premises</w:t>
      </w:r>
      <w:r w:rsidR="00602290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 xml:space="preserve">or facilities. Service shall not </w:t>
      </w:r>
      <w:r w:rsidR="00602290">
        <w:rPr>
          <w:rFonts w:ascii="Arial" w:hAnsi="Arial"/>
        </w:rPr>
        <w:t>b</w:t>
      </w:r>
      <w:r w:rsidR="00640E14" w:rsidRPr="009E6E93">
        <w:rPr>
          <w:rFonts w:ascii="Arial" w:hAnsi="Arial"/>
        </w:rPr>
        <w:t>e resold or shared with others.</w:t>
      </w:r>
    </w:p>
    <w:p w14:paraId="67A49000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TYPE OF SERVICE:</w:t>
      </w:r>
    </w:p>
    <w:p w14:paraId="2F3548B6" w14:textId="77777777" w:rsidR="00640E14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Single or three</w:t>
      </w:r>
      <w:r w:rsidR="0091084C">
        <w:rPr>
          <w:rFonts w:ascii="Arial" w:hAnsi="Arial"/>
        </w:rPr>
        <w:t>-</w:t>
      </w:r>
      <w:r w:rsidRPr="009E6E93">
        <w:rPr>
          <w:rFonts w:ascii="Arial" w:hAnsi="Arial"/>
        </w:rPr>
        <w:t>phase, 60 hertz, at a standard voltage.</w:t>
      </w:r>
    </w:p>
    <w:p w14:paraId="2A33397F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term of contract:</w:t>
      </w:r>
    </w:p>
    <w:p w14:paraId="0A318CA4" w14:textId="77777777" w:rsidR="00640E14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Service hereunder shall be for a period of one year.</w:t>
      </w:r>
      <w:r w:rsidR="00A611E0">
        <w:rPr>
          <w:rFonts w:ascii="Arial" w:hAnsi="Arial"/>
        </w:rPr>
        <w:t xml:space="preserve"> </w:t>
      </w:r>
      <w:r w:rsidR="006653FD">
        <w:rPr>
          <w:rFonts w:ascii="Arial" w:hAnsi="Arial"/>
        </w:rPr>
        <w:t xml:space="preserve"> </w:t>
      </w:r>
      <w:r w:rsidR="000C579C" w:rsidRPr="009E6E93">
        <w:rPr>
          <w:rFonts w:ascii="Arial" w:hAnsi="Arial"/>
        </w:rPr>
        <w:t xml:space="preserve">There is no true-up in customers’ bills at the end of the contract period. 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>All eligible FlatBill</w:t>
      </w:r>
      <w:r w:rsidR="00602290">
        <w:rPr>
          <w:rFonts w:ascii="Arial" w:hAnsi="Arial"/>
        </w:rPr>
        <w:t xml:space="preserve"> General Service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offers will be updated with their previous year consumption, and contracts will automatically renew for the following year, unless the customer notifies the </w:t>
      </w:r>
      <w:r w:rsidR="003948A9" w:rsidRPr="009E6E93">
        <w:rPr>
          <w:rFonts w:ascii="Arial" w:hAnsi="Arial"/>
        </w:rPr>
        <w:t>C</w:t>
      </w:r>
      <w:r w:rsidRPr="009E6E93">
        <w:rPr>
          <w:rFonts w:ascii="Arial" w:hAnsi="Arial"/>
        </w:rPr>
        <w:t>ompany otherwise.</w:t>
      </w:r>
    </w:p>
    <w:p w14:paraId="29ED1857" w14:textId="77777777" w:rsidR="003E6EE7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  <w:snapToGrid w:val="0"/>
        </w:rPr>
      </w:pPr>
      <w:bookmarkStart w:id="4" w:name="_Hlk7523961"/>
      <w:r w:rsidRPr="009E6E93">
        <w:rPr>
          <w:rFonts w:ascii="Arial" w:hAnsi="Arial"/>
        </w:rPr>
        <w:t xml:space="preserve">A customer who </w:t>
      </w:r>
      <w:r w:rsidR="00EB1332">
        <w:rPr>
          <w:rFonts w:ascii="Arial" w:hAnsi="Arial"/>
        </w:rPr>
        <w:t>is unable to complete</w:t>
      </w:r>
      <w:r w:rsidRPr="009E6E93">
        <w:rPr>
          <w:rFonts w:ascii="Arial" w:hAnsi="Arial"/>
        </w:rPr>
        <w:t xml:space="preserve"> the 12</w:t>
      </w:r>
      <w:r w:rsidR="008D5DEF">
        <w:rPr>
          <w:rFonts w:ascii="Arial" w:hAnsi="Arial"/>
        </w:rPr>
        <w:t>-</w:t>
      </w:r>
      <w:r w:rsidRPr="009E6E93">
        <w:rPr>
          <w:rFonts w:ascii="Arial" w:hAnsi="Arial"/>
        </w:rPr>
        <w:t xml:space="preserve">month contract period </w:t>
      </w:r>
      <w:r w:rsidR="00385A52" w:rsidRPr="009E6E93">
        <w:rPr>
          <w:rFonts w:ascii="Arial" w:hAnsi="Arial"/>
        </w:rPr>
        <w:t xml:space="preserve">may </w:t>
      </w:r>
      <w:r w:rsidRPr="009E6E93">
        <w:rPr>
          <w:rFonts w:ascii="Arial" w:hAnsi="Arial"/>
        </w:rPr>
        <w:t xml:space="preserve">be required to pay </w:t>
      </w:r>
      <w:r w:rsidR="00385A52" w:rsidRPr="009E6E93">
        <w:rPr>
          <w:rFonts w:ascii="Arial" w:hAnsi="Arial"/>
        </w:rPr>
        <w:t xml:space="preserve">an additional amount.  Specifically, if the amount of electricity such customers </w:t>
      </w:r>
      <w:proofErr w:type="gramStart"/>
      <w:r w:rsidR="00385A52" w:rsidRPr="009E6E93">
        <w:rPr>
          <w:rFonts w:ascii="Arial" w:hAnsi="Arial"/>
        </w:rPr>
        <w:t>actually used</w:t>
      </w:r>
      <w:proofErr w:type="gramEnd"/>
      <w:r w:rsidR="00385A52" w:rsidRPr="009E6E93">
        <w:rPr>
          <w:rFonts w:ascii="Arial" w:hAnsi="Arial"/>
        </w:rPr>
        <w:t xml:space="preserve"> results in a billing amount under </w:t>
      </w:r>
      <w:r w:rsidRPr="009E6E93">
        <w:rPr>
          <w:rFonts w:ascii="Arial" w:hAnsi="Arial"/>
        </w:rPr>
        <w:t xml:space="preserve">the General Service tariff </w:t>
      </w:r>
      <w:r w:rsidR="00385A52" w:rsidRPr="009E6E93">
        <w:rPr>
          <w:rFonts w:ascii="Arial" w:hAnsi="Arial"/>
        </w:rPr>
        <w:t xml:space="preserve">that is greater than the amount for which they have been billed </w:t>
      </w:r>
      <w:r w:rsidRPr="009E6E93">
        <w:rPr>
          <w:rFonts w:ascii="Arial" w:hAnsi="Arial"/>
        </w:rPr>
        <w:t>under the FlatBill</w:t>
      </w:r>
      <w:r w:rsidR="00602290">
        <w:rPr>
          <w:rFonts w:ascii="Arial" w:hAnsi="Arial"/>
        </w:rPr>
        <w:t xml:space="preserve"> General Service</w:t>
      </w:r>
      <w:r w:rsidR="00C2557C" w:rsidRPr="009E6E93">
        <w:rPr>
          <w:rFonts w:ascii="Arial" w:hAnsi="Arial"/>
        </w:rPr>
        <w:t xml:space="preserve"> tariff</w:t>
      </w:r>
      <w:r w:rsidR="00385A52" w:rsidRPr="009E6E93">
        <w:rPr>
          <w:rFonts w:ascii="Arial" w:hAnsi="Arial"/>
        </w:rPr>
        <w:t xml:space="preserve">, </w:t>
      </w:r>
      <w:r w:rsidR="006A60A3" w:rsidRPr="009E6E93">
        <w:rPr>
          <w:rFonts w:ascii="Arial" w:hAnsi="Arial"/>
        </w:rPr>
        <w:t>such customers must pay that difference</w:t>
      </w:r>
      <w:r w:rsidRPr="009E6E93">
        <w:rPr>
          <w:rFonts w:ascii="Arial" w:hAnsi="Arial"/>
        </w:rPr>
        <w:t>.</w:t>
      </w:r>
      <w:r w:rsidR="008D5DEF">
        <w:rPr>
          <w:rFonts w:ascii="Arial" w:hAnsi="Arial"/>
        </w:rPr>
        <w:t xml:space="preserve"> </w:t>
      </w:r>
      <w:r w:rsidR="006653FD">
        <w:rPr>
          <w:rFonts w:ascii="Arial" w:hAnsi="Arial"/>
        </w:rPr>
        <w:t xml:space="preserve"> </w:t>
      </w:r>
      <w:r w:rsidR="003E6EE7" w:rsidRPr="009E6E93">
        <w:rPr>
          <w:rFonts w:ascii="Arial" w:hAnsi="Arial"/>
          <w:snapToGrid w:val="0"/>
        </w:rPr>
        <w:t xml:space="preserve">Customers will not receive </w:t>
      </w:r>
      <w:r w:rsidR="007817B7">
        <w:rPr>
          <w:rFonts w:ascii="Arial" w:hAnsi="Arial"/>
          <w:snapToGrid w:val="0"/>
        </w:rPr>
        <w:t>a</w:t>
      </w:r>
      <w:r w:rsidR="003E6EE7" w:rsidRPr="009E6E93">
        <w:rPr>
          <w:rFonts w:ascii="Arial" w:hAnsi="Arial"/>
          <w:snapToGrid w:val="0"/>
        </w:rPr>
        <w:t xml:space="preserve"> refund or credit for amounts paid under the FlatBill </w:t>
      </w:r>
      <w:r w:rsidR="00602290">
        <w:rPr>
          <w:rFonts w:ascii="Arial" w:hAnsi="Arial"/>
          <w:snapToGrid w:val="0"/>
        </w:rPr>
        <w:t xml:space="preserve">General Service </w:t>
      </w:r>
      <w:r w:rsidR="003E6EE7" w:rsidRPr="009E6E93">
        <w:rPr>
          <w:rFonts w:ascii="Arial" w:hAnsi="Arial"/>
          <w:snapToGrid w:val="0"/>
        </w:rPr>
        <w:t>tariff.</w:t>
      </w:r>
    </w:p>
    <w:bookmarkEnd w:id="4"/>
    <w:p w14:paraId="07CB9441" w14:textId="5165A165" w:rsidR="00640E14" w:rsidRPr="009E6E93" w:rsidRDefault="00640E14" w:rsidP="00D2409A">
      <w:pPr>
        <w:spacing w:before="120" w:after="360"/>
        <w:ind w:left="288" w:right="216"/>
        <w:jc w:val="both"/>
        <w:rPr>
          <w:rStyle w:val="CommentReference"/>
          <w:rFonts w:ascii="Arial" w:hAnsi="Arial"/>
        </w:rPr>
      </w:pPr>
      <w:r w:rsidRPr="009E6E93">
        <w:rPr>
          <w:rFonts w:ascii="Arial" w:hAnsi="Arial"/>
          <w:snapToGrid w:val="0"/>
        </w:rPr>
        <w:t>If a customer’s monthly usage</w:t>
      </w:r>
      <w:r w:rsidR="00F36468">
        <w:rPr>
          <w:rFonts w:ascii="Arial" w:hAnsi="Arial"/>
          <w:snapToGrid w:val="0"/>
        </w:rPr>
        <w:t>,</w:t>
      </w:r>
      <w:r w:rsidRPr="009E6E93">
        <w:rPr>
          <w:rFonts w:ascii="Arial" w:hAnsi="Arial"/>
          <w:snapToGrid w:val="0"/>
        </w:rPr>
        <w:t xml:space="preserve"> as compared to </w:t>
      </w:r>
      <w:r w:rsidR="004C44AD" w:rsidRPr="004C44AD">
        <w:rPr>
          <w:rFonts w:ascii="Arial" w:hAnsi="Arial"/>
          <w:snapToGrid w:val="0"/>
        </w:rPr>
        <w:t xml:space="preserve">the Expected Monthly kWh adjusted for the </w:t>
      </w:r>
      <w:r w:rsidR="006D6245">
        <w:rPr>
          <w:rFonts w:ascii="Arial" w:hAnsi="Arial"/>
          <w:snapToGrid w:val="0"/>
        </w:rPr>
        <w:t xml:space="preserve">current year’s </w:t>
      </w:r>
      <w:r w:rsidR="004C44AD" w:rsidRPr="004C44AD">
        <w:rPr>
          <w:rFonts w:ascii="Arial" w:hAnsi="Arial"/>
          <w:snapToGrid w:val="0"/>
        </w:rPr>
        <w:t>actual weather</w:t>
      </w:r>
      <w:r w:rsidRPr="009E6E93">
        <w:rPr>
          <w:rFonts w:ascii="Arial" w:hAnsi="Arial"/>
          <w:snapToGrid w:val="0"/>
        </w:rPr>
        <w:t xml:space="preserve">, is 50% greater, then the Company may return the customer back to the </w:t>
      </w:r>
      <w:r w:rsidR="00602290">
        <w:rPr>
          <w:rFonts w:ascii="Arial" w:hAnsi="Arial"/>
          <w:snapToGrid w:val="0"/>
        </w:rPr>
        <w:t xml:space="preserve">General Service </w:t>
      </w:r>
      <w:r w:rsidRPr="009E6E93">
        <w:rPr>
          <w:rFonts w:ascii="Arial" w:hAnsi="Arial"/>
          <w:snapToGrid w:val="0"/>
        </w:rPr>
        <w:t>tariff</w:t>
      </w:r>
      <w:r w:rsidR="001B167A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 xml:space="preserve">for the remaining months of the </w:t>
      </w:r>
      <w:r w:rsidR="007817B7">
        <w:rPr>
          <w:rFonts w:ascii="Arial" w:hAnsi="Arial"/>
          <w:snapToGrid w:val="0"/>
        </w:rPr>
        <w:t>F</w:t>
      </w:r>
      <w:r w:rsidR="00D2409A">
        <w:rPr>
          <w:rFonts w:ascii="Arial" w:hAnsi="Arial"/>
          <w:snapToGrid w:val="0"/>
        </w:rPr>
        <w:t>latBill General Service</w:t>
      </w:r>
      <w:r w:rsidR="007817B7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>contract.</w:t>
      </w:r>
      <w:r w:rsidR="001B167A">
        <w:rPr>
          <w:rFonts w:ascii="Arial" w:hAnsi="Arial"/>
          <w:snapToGrid w:val="0"/>
        </w:rPr>
        <w:t xml:space="preserve"> </w:t>
      </w:r>
      <w:r w:rsidR="006653FD">
        <w:rPr>
          <w:rFonts w:ascii="Arial" w:hAnsi="Arial"/>
          <w:snapToGrid w:val="0"/>
        </w:rPr>
        <w:t xml:space="preserve"> </w:t>
      </w:r>
      <w:r w:rsidR="001B167A">
        <w:rPr>
          <w:rFonts w:ascii="Arial" w:hAnsi="Arial"/>
          <w:snapToGrid w:val="0"/>
        </w:rPr>
        <w:t>If the customer no longer qualifies for the General Service tariff, they will be moved to the appropriate tariff based on their usage history.</w:t>
      </w:r>
      <w:r w:rsidR="001471E5" w:rsidRPr="009E6E93">
        <w:t xml:space="preserve"> </w:t>
      </w:r>
      <w:r w:rsidR="006653FD">
        <w:t xml:space="preserve"> </w:t>
      </w:r>
      <w:r w:rsidR="001471E5" w:rsidRPr="009E6E93">
        <w:rPr>
          <w:rFonts w:ascii="Arial" w:hAnsi="Arial"/>
          <w:snapToGrid w:val="0"/>
        </w:rPr>
        <w:t xml:space="preserve">The return to the </w:t>
      </w:r>
      <w:r w:rsidR="001B167A">
        <w:rPr>
          <w:rFonts w:ascii="Arial" w:hAnsi="Arial"/>
          <w:snapToGrid w:val="0"/>
        </w:rPr>
        <w:t xml:space="preserve">appropriate </w:t>
      </w:r>
      <w:r w:rsidR="001471E5" w:rsidRPr="009E6E93">
        <w:rPr>
          <w:rFonts w:ascii="Arial" w:hAnsi="Arial"/>
          <w:snapToGrid w:val="0"/>
        </w:rPr>
        <w:t>tariff will operate under the same provision concerning customer withdrawals as stated above</w:t>
      </w:r>
      <w:r w:rsidR="008323A1" w:rsidRPr="009E6E93">
        <w:rPr>
          <w:rFonts w:ascii="Arial" w:hAnsi="Arial"/>
          <w:snapToGrid w:val="0"/>
        </w:rPr>
        <w:t>.</w:t>
      </w:r>
      <w:r w:rsidRPr="009E6E93">
        <w:rPr>
          <w:rFonts w:ascii="Arial" w:hAnsi="Arial"/>
          <w:snapToGrid w:val="0"/>
        </w:rPr>
        <w:t xml:space="preserve"> </w:t>
      </w:r>
    </w:p>
    <w:p w14:paraId="28034281" w14:textId="77777777" w:rsidR="00640E14" w:rsidRPr="009E6E93" w:rsidRDefault="00640E14" w:rsidP="005B3C7B">
      <w:pPr>
        <w:spacing w:before="360" w:after="120"/>
        <w:ind w:left="285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BILL FORMULA:</w:t>
      </w:r>
    </w:p>
    <w:p w14:paraId="201B0DE1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Monthly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[Expected Monthly kWh *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(Energy Charges) * (1+ Risk Adder %)] + </w:t>
      </w:r>
      <w:r w:rsidR="0007213A" w:rsidRPr="009E6E93">
        <w:rPr>
          <w:rFonts w:ascii="Arial" w:hAnsi="Arial"/>
        </w:rPr>
        <w:t>Basic Service Charge</w:t>
      </w:r>
    </w:p>
    <w:p w14:paraId="48F0415C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Annual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  <w:t>T</w:t>
      </w:r>
      <w:r w:rsidRPr="009E6E93">
        <w:rPr>
          <w:rFonts w:ascii="Arial" w:hAnsi="Arial"/>
        </w:rPr>
        <w:t>he sum of the 12 monthly bills</w:t>
      </w:r>
    </w:p>
    <w:p w14:paraId="44085158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Monthly Amount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Annual Bill / 12</w:t>
      </w:r>
    </w:p>
    <w:p w14:paraId="0E257E87" w14:textId="77777777" w:rsidR="00640E14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Minimum Monthly Bill:</w:t>
      </w:r>
      <w:r w:rsidR="00D05AD7" w:rsidRPr="009E6E93">
        <w:rPr>
          <w:rFonts w:ascii="Arial" w:hAnsi="Arial"/>
          <w:b/>
        </w:rPr>
        <w:tab/>
      </w:r>
      <w:r w:rsidR="00D05AD7"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FlatBill</w:t>
      </w:r>
      <w:r w:rsidR="000E4A21">
        <w:rPr>
          <w:rFonts w:ascii="Arial" w:hAnsi="Arial"/>
        </w:rPr>
        <w:t xml:space="preserve"> General Service</w:t>
      </w:r>
      <w:r w:rsidRPr="009E6E93">
        <w:rPr>
          <w:rFonts w:ascii="Arial" w:hAnsi="Arial"/>
        </w:rPr>
        <w:t xml:space="preserve"> Monthly Amount</w:t>
      </w:r>
    </w:p>
    <w:p w14:paraId="4F73C78D" w14:textId="77777777" w:rsidR="001631F0" w:rsidRPr="009E6E93" w:rsidRDefault="001631F0" w:rsidP="00D05AD7">
      <w:pPr>
        <w:pStyle w:val="BlockText"/>
        <w:tabs>
          <w:tab w:val="clear" w:pos="360"/>
          <w:tab w:val="center" w:pos="2880"/>
        </w:tabs>
        <w:spacing w:after="120"/>
        <w:ind w:left="3060" w:right="216" w:hanging="2790"/>
        <w:rPr>
          <w:rFonts w:ascii="Arial" w:hAnsi="Arial"/>
        </w:rPr>
      </w:pPr>
    </w:p>
    <w:p w14:paraId="27BB4324" w14:textId="77777777" w:rsidR="00111A0F" w:rsidRDefault="00111A0F">
      <w:pPr>
        <w:spacing w:after="120" w:line="320" w:lineRule="exact"/>
        <w:rPr>
          <w:rFonts w:ascii="Arial" w:hAnsi="Arial"/>
          <w:b/>
          <w:sz w:val="32"/>
        </w:rPr>
      </w:pPr>
    </w:p>
    <w:p w14:paraId="560B8A87" w14:textId="77777777" w:rsidR="008E2799" w:rsidRDefault="008E2799" w:rsidP="00EB1332">
      <w:pPr>
        <w:spacing w:after="360" w:line="320" w:lineRule="exact"/>
        <w:ind w:left="288" w:right="216"/>
        <w:rPr>
          <w:rFonts w:ascii="Arial" w:hAnsi="Arial"/>
          <w:b/>
          <w:sz w:val="32"/>
        </w:rPr>
      </w:pPr>
    </w:p>
    <w:p w14:paraId="13CE3DB4" w14:textId="77777777" w:rsidR="00640E14" w:rsidRPr="009E6E93" w:rsidRDefault="00640E14" w:rsidP="00EB1332">
      <w:pPr>
        <w:spacing w:after="360" w:line="320" w:lineRule="exact"/>
        <w:ind w:left="288" w:right="216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r w:rsidR="00266E85">
        <w:rPr>
          <w:rFonts w:ascii="Arial" w:hAnsi="Arial"/>
          <w:b/>
          <w:sz w:val="32"/>
        </w:rPr>
        <w:t>GS-</w:t>
      </w:r>
      <w:r w:rsidR="001631F0">
        <w:rPr>
          <w:rFonts w:ascii="Arial" w:hAnsi="Arial"/>
          <w:b/>
          <w:sz w:val="32"/>
        </w:rPr>
        <w:t>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640E14" w:rsidRPr="009E6E93" w14:paraId="0F8884B8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6A21E201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30E8225F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547B6077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1C3099C9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4DC6B6E8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03585260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2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6E5CE3F2" w14:textId="7291C4D4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del w:id="5" w:author="Author">
              <w:r w:rsidR="007D469C" w:rsidRPr="009E6E93" w:rsidDel="00E54072">
                <w:rPr>
                  <w:rFonts w:ascii="Arial" w:hAnsi="Arial"/>
                </w:rPr>
                <w:delText>January</w:delText>
              </w:r>
              <w:r w:rsidR="00870DF4" w:rsidRPr="009E6E93" w:rsidDel="00E54072">
                <w:rPr>
                  <w:rFonts w:ascii="Arial" w:hAnsi="Arial"/>
                </w:rPr>
                <w:delText xml:space="preserve">, </w:delText>
              </w:r>
              <w:r w:rsidR="003A66B9" w:rsidDel="00E54072">
                <w:rPr>
                  <w:rFonts w:ascii="Arial" w:hAnsi="Arial"/>
                </w:rPr>
                <w:delText>2023</w:delText>
              </w:r>
            </w:del>
            <w:ins w:id="6" w:author="Author">
              <w:r w:rsidR="00E54072">
                <w:rPr>
                  <w:rFonts w:ascii="Arial" w:hAnsi="Arial"/>
                </w:rPr>
                <w:t>April, 2024</w:t>
              </w:r>
            </w:ins>
          </w:p>
        </w:tc>
        <w:tc>
          <w:tcPr>
            <w:tcW w:w="1170" w:type="dxa"/>
            <w:shd w:val="pct5" w:color="auto" w:fill="auto"/>
          </w:tcPr>
          <w:p w14:paraId="7CA1A828" w14:textId="598BCBD5" w:rsidR="00640E14" w:rsidRPr="009E6E93" w:rsidRDefault="003A66B9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7" w:author="Author">
              <w:r w:rsidDel="00E54072">
                <w:rPr>
                  <w:rFonts w:ascii="Arial" w:hAnsi="Arial"/>
                </w:rPr>
                <w:delText>First</w:delText>
              </w:r>
            </w:del>
            <w:ins w:id="8" w:author="Author">
              <w:r w:rsidR="00E54072">
                <w:rPr>
                  <w:rFonts w:ascii="Arial" w:hAnsi="Arial"/>
                </w:rPr>
                <w:t>Second</w:t>
              </w:r>
            </w:ins>
          </w:p>
        </w:tc>
        <w:tc>
          <w:tcPr>
            <w:tcW w:w="1170" w:type="dxa"/>
            <w:shd w:val="pct5" w:color="auto" w:fill="auto"/>
          </w:tcPr>
          <w:p w14:paraId="60BD0070" w14:textId="77777777" w:rsidR="00640E14" w:rsidRPr="009E6E93" w:rsidRDefault="0091084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5B63C389" w14:textId="77777777" w:rsidR="00640E14" w:rsidRPr="009E6E93" w:rsidRDefault="00640E14" w:rsidP="00D2409A">
      <w:pPr>
        <w:spacing w:before="360" w:after="120"/>
        <w:ind w:left="288" w:right="216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DEFINITIONS:</w:t>
      </w:r>
    </w:p>
    <w:p w14:paraId="1D515622" w14:textId="77777777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  <w:b/>
        </w:rPr>
      </w:pPr>
      <w:r w:rsidRPr="009E6E93">
        <w:rPr>
          <w:rFonts w:ascii="Arial" w:hAnsi="Arial"/>
          <w:b/>
        </w:rPr>
        <w:t xml:space="preserve">Expected Monthly kWh - </w:t>
      </w:r>
      <w:r w:rsidRPr="009E6E93">
        <w:rPr>
          <w:rFonts w:ascii="Arial" w:hAnsi="Arial"/>
        </w:rPr>
        <w:t xml:space="preserve">Customer’s expected monthly energy consumption is calculated based on the customer’s historical metered usage adjusted for normal weather and consumption changes in customer behavior.     </w:t>
      </w:r>
    </w:p>
    <w:p w14:paraId="54621763" w14:textId="74D23B59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Energy Charges – </w:t>
      </w:r>
      <w:r w:rsidRPr="009E6E93">
        <w:rPr>
          <w:rFonts w:ascii="Arial" w:hAnsi="Arial"/>
        </w:rPr>
        <w:t xml:space="preserve">Expected energy charges from the </w:t>
      </w:r>
      <w:r w:rsidR="00602290">
        <w:rPr>
          <w:rFonts w:ascii="Arial" w:hAnsi="Arial"/>
        </w:rPr>
        <w:t>General Service</w:t>
      </w:r>
      <w:r w:rsidR="00602290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rate schedule including </w:t>
      </w:r>
      <w:r w:rsidR="00FA0F97" w:rsidRPr="009E6E93">
        <w:rPr>
          <w:rFonts w:ascii="Arial" w:hAnsi="Arial"/>
        </w:rPr>
        <w:t>Environmental Compliance Cost Recovery (ECCR)</w:t>
      </w:r>
      <w:r w:rsidR="00A03B7A" w:rsidRPr="009E6E93">
        <w:rPr>
          <w:rFonts w:ascii="Arial" w:hAnsi="Arial"/>
        </w:rPr>
        <w:t>,</w:t>
      </w:r>
      <w:del w:id="9" w:author="Author">
        <w:r w:rsidR="00A03B7A" w:rsidRPr="009E6E93" w:rsidDel="00E54072">
          <w:rPr>
            <w:rFonts w:ascii="Arial" w:hAnsi="Arial"/>
          </w:rPr>
          <w:delText xml:space="preserve"> </w:delText>
        </w:r>
        <w:r w:rsidR="003A4ADF" w:rsidRPr="009E6E93" w:rsidDel="00E54072">
          <w:rPr>
            <w:rFonts w:ascii="Arial" w:hAnsi="Arial"/>
          </w:rPr>
          <w:delText>Nuclear C</w:delText>
        </w:r>
        <w:r w:rsidR="0022697B" w:rsidRPr="009E6E93" w:rsidDel="00E54072">
          <w:rPr>
            <w:rFonts w:ascii="Arial" w:hAnsi="Arial"/>
          </w:rPr>
          <w:delText>onstruction</w:delText>
        </w:r>
        <w:r w:rsidR="003A4ADF" w:rsidRPr="009E6E93" w:rsidDel="00E54072">
          <w:rPr>
            <w:rFonts w:ascii="Arial" w:hAnsi="Arial"/>
          </w:rPr>
          <w:delText xml:space="preserve"> Cost Recovery (NCCR),</w:delText>
        </w:r>
      </w:del>
      <w:r w:rsidR="003A4ADF" w:rsidRPr="009E6E93">
        <w:rPr>
          <w:rFonts w:ascii="Arial" w:hAnsi="Arial"/>
        </w:rPr>
        <w:t xml:space="preserve"> </w:t>
      </w:r>
      <w:r w:rsidR="005E7B96" w:rsidRPr="009E6E93">
        <w:rPr>
          <w:rFonts w:ascii="Arial" w:hAnsi="Arial"/>
        </w:rPr>
        <w:t xml:space="preserve">the appropriate </w:t>
      </w:r>
      <w:r w:rsidR="00A03B7A" w:rsidRPr="009E6E93">
        <w:rPr>
          <w:rFonts w:ascii="Arial" w:hAnsi="Arial"/>
        </w:rPr>
        <w:t xml:space="preserve">Demand Side Management </w:t>
      </w:r>
      <w:r w:rsidR="009568F4" w:rsidRPr="009E6E93">
        <w:rPr>
          <w:rFonts w:ascii="Arial" w:hAnsi="Arial"/>
        </w:rPr>
        <w:t xml:space="preserve">(DSM) </w:t>
      </w:r>
      <w:r w:rsidR="00F532EA" w:rsidRPr="009E6E93">
        <w:rPr>
          <w:rFonts w:ascii="Arial" w:hAnsi="Arial"/>
        </w:rPr>
        <w:t>Schedule</w:t>
      </w:r>
      <w:r w:rsidR="008D5DEF">
        <w:rPr>
          <w:rFonts w:ascii="Arial" w:hAnsi="Arial"/>
        </w:rPr>
        <w:t>,</w:t>
      </w:r>
      <w:r w:rsidR="00FA0F97" w:rsidRPr="009E6E93">
        <w:rPr>
          <w:rFonts w:ascii="Arial" w:hAnsi="Arial"/>
        </w:rPr>
        <w:t xml:space="preserve"> </w:t>
      </w:r>
      <w:r w:rsidR="00245B40" w:rsidRPr="009E6E93">
        <w:rPr>
          <w:rFonts w:ascii="Arial" w:hAnsi="Arial"/>
        </w:rPr>
        <w:t>Fuel Cost Recovery (</w:t>
      </w:r>
      <w:r w:rsidRPr="009E6E93">
        <w:rPr>
          <w:rFonts w:ascii="Arial" w:hAnsi="Arial"/>
        </w:rPr>
        <w:t>FCR</w:t>
      </w:r>
      <w:r w:rsidR="00245B40" w:rsidRPr="009E6E93">
        <w:rPr>
          <w:rFonts w:ascii="Arial" w:hAnsi="Arial"/>
        </w:rPr>
        <w:t>)</w:t>
      </w:r>
      <w:r w:rsidRPr="009E6E93">
        <w:rPr>
          <w:rFonts w:ascii="Arial" w:hAnsi="Arial"/>
        </w:rPr>
        <w:t xml:space="preserve"> charges</w:t>
      </w:r>
      <w:r w:rsidR="008D5DEF">
        <w:rPr>
          <w:rFonts w:ascii="Arial" w:hAnsi="Arial"/>
        </w:rPr>
        <w:t>,</w:t>
      </w:r>
      <w:r w:rsidRPr="009E6E93">
        <w:rPr>
          <w:rFonts w:ascii="Arial" w:hAnsi="Arial"/>
        </w:rPr>
        <w:t xml:space="preserve"> and other applicable </w:t>
      </w:r>
      <w:r w:rsidR="00093613" w:rsidRPr="009E6E93">
        <w:rPr>
          <w:rFonts w:ascii="Arial" w:hAnsi="Arial"/>
        </w:rPr>
        <w:t>schedules</w:t>
      </w:r>
      <w:r w:rsidRPr="009E6E93">
        <w:rPr>
          <w:rFonts w:ascii="Arial" w:hAnsi="Arial"/>
        </w:rPr>
        <w:t>.</w:t>
      </w:r>
    </w:p>
    <w:p w14:paraId="52282447" w14:textId="77777777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>Risk Adder</w:t>
      </w:r>
      <w:r w:rsidRPr="009E6E93">
        <w:rPr>
          <w:rFonts w:ascii="Arial" w:hAnsi="Arial"/>
        </w:rPr>
        <w:t xml:space="preserve"> </w:t>
      </w:r>
      <w:r w:rsidRPr="009E6E93">
        <w:rPr>
          <w:rFonts w:ascii="Arial" w:hAnsi="Arial"/>
          <w:b/>
        </w:rPr>
        <w:t xml:space="preserve">% </w:t>
      </w:r>
      <w:r w:rsidRPr="009E6E93">
        <w:rPr>
          <w:rFonts w:ascii="Arial" w:hAnsi="Arial"/>
        </w:rPr>
        <w:t>- The adder is used to compensate Georgia Power for the risk associated with weather-related consumption as well as the risk associated with non-weather impacts.  This adder will not exceed 10%.</w:t>
      </w:r>
    </w:p>
    <w:p w14:paraId="6904A689" w14:textId="5A0A19E7" w:rsidR="000C579C" w:rsidRPr="009E6E93" w:rsidRDefault="00894D77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Basic Service Charge </w:t>
      </w:r>
      <w:r w:rsidR="000C579C" w:rsidRPr="009E6E93">
        <w:rPr>
          <w:rFonts w:ascii="Arial" w:hAnsi="Arial"/>
          <w:b/>
        </w:rPr>
        <w:t xml:space="preserve">– </w:t>
      </w:r>
      <w:r w:rsidR="000C579C" w:rsidRPr="009E6E93">
        <w:rPr>
          <w:rFonts w:ascii="Arial" w:hAnsi="Arial"/>
        </w:rPr>
        <w:t xml:space="preserve">Expected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 xml:space="preserve">harges </w:t>
      </w:r>
      <w:r w:rsidR="000C579C" w:rsidRPr="009E6E93">
        <w:rPr>
          <w:rFonts w:ascii="Arial" w:hAnsi="Arial"/>
        </w:rPr>
        <w:t xml:space="preserve">from the </w:t>
      </w:r>
      <w:r w:rsidR="00F36468">
        <w:rPr>
          <w:rFonts w:ascii="Arial" w:hAnsi="Arial"/>
        </w:rPr>
        <w:t xml:space="preserve">General Service </w:t>
      </w:r>
      <w:r w:rsidR="000C579C" w:rsidRPr="009E6E93">
        <w:rPr>
          <w:rFonts w:ascii="Arial" w:hAnsi="Arial"/>
        </w:rPr>
        <w:t>rate schedule including ECCR charges</w:t>
      </w:r>
      <w:r w:rsidR="00E12F8B" w:rsidRPr="009E6E93">
        <w:rPr>
          <w:rFonts w:ascii="Arial" w:hAnsi="Arial"/>
        </w:rPr>
        <w:t>,</w:t>
      </w:r>
      <w:r w:rsidR="009568F4" w:rsidRPr="009E6E93">
        <w:rPr>
          <w:rFonts w:ascii="Arial" w:hAnsi="Arial"/>
        </w:rPr>
        <w:t xml:space="preserve"> </w:t>
      </w:r>
      <w:del w:id="10" w:author="Author">
        <w:r w:rsidR="003A4ADF" w:rsidRPr="009E6E93" w:rsidDel="00E54072">
          <w:rPr>
            <w:rFonts w:ascii="Arial" w:hAnsi="Arial"/>
          </w:rPr>
          <w:delText>NCCR</w:delText>
        </w:r>
        <w:r w:rsidR="00BE0187" w:rsidRPr="009E6E93" w:rsidDel="00E54072">
          <w:rPr>
            <w:rFonts w:ascii="Arial" w:hAnsi="Arial"/>
          </w:rPr>
          <w:delText xml:space="preserve"> charges</w:delText>
        </w:r>
        <w:r w:rsidR="00C62425" w:rsidRPr="009E6E93" w:rsidDel="00E54072">
          <w:rPr>
            <w:rFonts w:ascii="Arial" w:hAnsi="Arial"/>
          </w:rPr>
          <w:delText xml:space="preserve">, </w:delText>
        </w:r>
      </w:del>
      <w:r w:rsidR="00E34B04" w:rsidRPr="009E6E93">
        <w:rPr>
          <w:rFonts w:ascii="Arial" w:hAnsi="Arial"/>
        </w:rPr>
        <w:t xml:space="preserve">the appropriate DSM </w:t>
      </w:r>
      <w:r w:rsidR="00F532EA" w:rsidRPr="009E6E93">
        <w:rPr>
          <w:rFonts w:ascii="Arial" w:hAnsi="Arial"/>
        </w:rPr>
        <w:t>Schedule</w:t>
      </w:r>
      <w:r w:rsidR="00F36468">
        <w:rPr>
          <w:rFonts w:ascii="Arial" w:hAnsi="Arial"/>
        </w:rPr>
        <w:t>,</w:t>
      </w:r>
      <w:r w:rsidR="00F532EA" w:rsidRPr="009E6E93">
        <w:rPr>
          <w:rFonts w:ascii="Arial" w:hAnsi="Arial"/>
        </w:rPr>
        <w:t xml:space="preserve"> </w:t>
      </w:r>
      <w:r w:rsidR="000C579C" w:rsidRPr="009E6E93">
        <w:rPr>
          <w:rFonts w:ascii="Arial" w:hAnsi="Arial"/>
        </w:rPr>
        <w:t>and other applicable schedules.</w:t>
      </w:r>
    </w:p>
    <w:p w14:paraId="7275C170" w14:textId="77777777" w:rsidR="00640E14" w:rsidRPr="009E6E93" w:rsidRDefault="00640E14" w:rsidP="00D2409A">
      <w:pPr>
        <w:spacing w:before="120" w:after="24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Normal Weather - </w:t>
      </w:r>
      <w:r w:rsidRPr="009E6E93">
        <w:rPr>
          <w:rFonts w:ascii="Arial" w:hAnsi="Arial"/>
        </w:rPr>
        <w:t>Based on Georgia’s seasonal heating degree-days and cooling degree-days.</w:t>
      </w:r>
    </w:p>
    <w:p w14:paraId="2A8AE691" w14:textId="77777777" w:rsidR="00640E14" w:rsidRPr="009E6E93" w:rsidRDefault="00640E14" w:rsidP="00D2409A">
      <w:pPr>
        <w:spacing w:before="240" w:after="120"/>
        <w:ind w:left="288" w:right="216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BILL DETERMINATION:</w:t>
      </w:r>
    </w:p>
    <w:p w14:paraId="2DBC0C56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Determine the customer’s expected 12 months of metered usage adjusted for normal weather.  </w:t>
      </w:r>
    </w:p>
    <w:p w14:paraId="223219E8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Adjust the usage to account for expected </w:t>
      </w:r>
      <w:r w:rsidR="001A6E8C" w:rsidRPr="009E6E93">
        <w:rPr>
          <w:rFonts w:ascii="Arial" w:hAnsi="Arial"/>
        </w:rPr>
        <w:t>non</w:t>
      </w:r>
      <w:r w:rsidR="001A6E8C">
        <w:rPr>
          <w:rFonts w:ascii="Arial" w:hAnsi="Arial"/>
        </w:rPr>
        <w:t>-weather-related</w:t>
      </w:r>
      <w:r w:rsidRPr="009E6E93">
        <w:rPr>
          <w:rFonts w:ascii="Arial" w:hAnsi="Arial"/>
        </w:rPr>
        <w:t xml:space="preserve"> changes.</w:t>
      </w:r>
    </w:p>
    <w:p w14:paraId="7718AAE0" w14:textId="04C93AA5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F36468">
        <w:rPr>
          <w:rFonts w:ascii="Arial" w:hAnsi="Arial"/>
        </w:rPr>
        <w:t>General Service</w:t>
      </w:r>
      <w:r w:rsidR="00F36468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energy charges and </w:t>
      </w:r>
      <w:r w:rsidR="00F532EA" w:rsidRPr="009E6E93">
        <w:rPr>
          <w:rFonts w:ascii="Arial" w:hAnsi="Arial"/>
        </w:rPr>
        <w:t xml:space="preserve">schedules </w:t>
      </w:r>
      <w:r w:rsidRPr="009E6E93">
        <w:rPr>
          <w:rFonts w:ascii="Arial" w:hAnsi="Arial"/>
        </w:rPr>
        <w:t xml:space="preserve">(including </w:t>
      </w:r>
      <w:r w:rsidR="006E1C88" w:rsidRPr="009E6E93">
        <w:rPr>
          <w:rFonts w:ascii="Arial" w:hAnsi="Arial"/>
        </w:rPr>
        <w:t>ECCR</w:t>
      </w:r>
      <w:r w:rsidR="00A03B7A" w:rsidRPr="009E6E93">
        <w:rPr>
          <w:rFonts w:ascii="Arial" w:hAnsi="Arial"/>
        </w:rPr>
        <w:t>,</w:t>
      </w:r>
      <w:r w:rsidR="00E12F8B" w:rsidRPr="009E6E93">
        <w:rPr>
          <w:rFonts w:ascii="Arial" w:hAnsi="Arial"/>
        </w:rPr>
        <w:t xml:space="preserve"> </w:t>
      </w:r>
      <w:del w:id="11" w:author="Author">
        <w:r w:rsidR="003A4ADF" w:rsidRPr="009E6E93" w:rsidDel="00E54072">
          <w:rPr>
            <w:rFonts w:ascii="Arial" w:hAnsi="Arial"/>
          </w:rPr>
          <w:delText>NCCR,</w:delText>
        </w:r>
        <w:r w:rsidR="00C62425" w:rsidRPr="009E6E93" w:rsidDel="00E54072">
          <w:rPr>
            <w:rFonts w:ascii="Arial" w:hAnsi="Arial"/>
          </w:rPr>
          <w:delText xml:space="preserve"> </w:delText>
        </w:r>
      </w:del>
      <w:r w:rsidR="00A35E35" w:rsidRPr="009E6E93">
        <w:rPr>
          <w:rFonts w:ascii="Arial" w:hAnsi="Arial"/>
        </w:rPr>
        <w:t>the appropriate</w:t>
      </w:r>
      <w:r w:rsidR="00A03B7A" w:rsidRPr="009E6E93">
        <w:rPr>
          <w:rFonts w:ascii="Arial" w:hAnsi="Arial"/>
        </w:rPr>
        <w:t xml:space="preserve"> DSM</w:t>
      </w:r>
      <w:r w:rsidR="00A35E35" w:rsidRPr="009E6E93">
        <w:rPr>
          <w:rFonts w:ascii="Arial" w:hAnsi="Arial"/>
        </w:rPr>
        <w:t xml:space="preserve"> </w:t>
      </w:r>
      <w:r w:rsidR="00F532EA" w:rsidRPr="009E6E93">
        <w:rPr>
          <w:rFonts w:ascii="Arial" w:hAnsi="Arial"/>
        </w:rPr>
        <w:t>Schedule</w:t>
      </w:r>
      <w:r w:rsidR="00A03B7A" w:rsidRPr="009E6E93">
        <w:rPr>
          <w:rFonts w:ascii="Arial" w:hAnsi="Arial"/>
        </w:rPr>
        <w:t>,</w:t>
      </w:r>
      <w:r w:rsidR="006E1C88" w:rsidRPr="009E6E93">
        <w:rPr>
          <w:rFonts w:ascii="Arial" w:hAnsi="Arial"/>
        </w:rPr>
        <w:t xml:space="preserve"> and </w:t>
      </w:r>
      <w:r w:rsidRPr="009E6E93">
        <w:rPr>
          <w:rFonts w:ascii="Arial" w:hAnsi="Arial"/>
        </w:rPr>
        <w:t>FCR) to expected usage in each month.</w:t>
      </w:r>
    </w:p>
    <w:p w14:paraId="08604C2A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risk adder. </w:t>
      </w:r>
    </w:p>
    <w:p w14:paraId="7156933D" w14:textId="638DAAF1" w:rsidR="003847F7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F36468">
        <w:rPr>
          <w:rFonts w:ascii="Arial" w:hAnsi="Arial"/>
        </w:rPr>
        <w:t>General Service</w:t>
      </w:r>
      <w:r w:rsidR="00F36468" w:rsidRPr="009E6E93">
        <w:rPr>
          <w:rFonts w:ascii="Arial" w:hAnsi="Arial"/>
        </w:rPr>
        <w:t xml:space="preserve">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>harge</w:t>
      </w:r>
      <w:r w:rsidR="006E1C88" w:rsidRPr="009E6E93">
        <w:rPr>
          <w:rFonts w:ascii="Arial" w:hAnsi="Arial"/>
        </w:rPr>
        <w:t xml:space="preserve"> (including ECCR</w:t>
      </w:r>
      <w:del w:id="12" w:author="Author">
        <w:r w:rsidR="003A4ADF" w:rsidRPr="009E6E93" w:rsidDel="000F7B9A">
          <w:rPr>
            <w:rFonts w:ascii="Arial" w:hAnsi="Arial"/>
          </w:rPr>
          <w:delText>,</w:delText>
        </w:r>
        <w:r w:rsidR="000855B5" w:rsidRPr="009E6E93" w:rsidDel="000F7B9A">
          <w:rPr>
            <w:rFonts w:ascii="Arial" w:hAnsi="Arial"/>
          </w:rPr>
          <w:delText xml:space="preserve"> </w:delText>
        </w:r>
        <w:r w:rsidR="003A4ADF" w:rsidRPr="009E6E93" w:rsidDel="000F7B9A">
          <w:rPr>
            <w:rFonts w:ascii="Arial" w:hAnsi="Arial"/>
          </w:rPr>
          <w:delText>NCCR</w:delText>
        </w:r>
        <w:r w:rsidR="00E34B04" w:rsidRPr="009E6E93" w:rsidDel="000F7B9A">
          <w:rPr>
            <w:rFonts w:ascii="Arial" w:hAnsi="Arial"/>
          </w:rPr>
          <w:delText>,</w:delText>
        </w:r>
      </w:del>
      <w:r w:rsidR="00C62425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>and the appropriate DSM</w:t>
      </w:r>
      <w:r w:rsidR="00F532EA" w:rsidRPr="009E6E93">
        <w:rPr>
          <w:rFonts w:ascii="Arial" w:hAnsi="Arial"/>
        </w:rPr>
        <w:t xml:space="preserve"> Schedule</w:t>
      </w:r>
      <w:r w:rsidR="006E1C88" w:rsidRPr="009E6E93">
        <w:rPr>
          <w:rFonts w:ascii="Arial" w:hAnsi="Arial"/>
        </w:rPr>
        <w:t xml:space="preserve">) </w:t>
      </w:r>
      <w:r w:rsidR="003847F7" w:rsidRPr="009E6E93">
        <w:rPr>
          <w:rFonts w:ascii="Arial" w:hAnsi="Arial"/>
        </w:rPr>
        <w:t>in each month.</w:t>
      </w:r>
    </w:p>
    <w:p w14:paraId="215B7CE7" w14:textId="77777777" w:rsidR="00640E14" w:rsidRPr="009E6E93" w:rsidRDefault="003847F7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appropriate </w:t>
      </w:r>
      <w:r w:rsidR="00697275"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</w:t>
      </w:r>
      <w:r w:rsidRPr="009E6E93">
        <w:rPr>
          <w:rFonts w:ascii="Arial" w:hAnsi="Arial"/>
        </w:rPr>
        <w:t xml:space="preserve"> in each month</w:t>
      </w:r>
      <w:r w:rsidR="00CF522F" w:rsidRPr="009E6E93">
        <w:rPr>
          <w:rFonts w:ascii="Arial" w:hAnsi="Arial"/>
        </w:rPr>
        <w:t>.</w:t>
      </w:r>
    </w:p>
    <w:p w14:paraId="4DD37991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annual bill by summing </w:t>
      </w:r>
      <w:proofErr w:type="gramStart"/>
      <w:r w:rsidRPr="009E6E93">
        <w:rPr>
          <w:rFonts w:ascii="Arial" w:hAnsi="Arial"/>
        </w:rPr>
        <w:t>all of</w:t>
      </w:r>
      <w:proofErr w:type="gramEnd"/>
      <w:r w:rsidRPr="009E6E93">
        <w:rPr>
          <w:rFonts w:ascii="Arial" w:hAnsi="Arial"/>
        </w:rPr>
        <w:t xml:space="preserve"> the monthly charges.</w:t>
      </w:r>
    </w:p>
    <w:p w14:paraId="44EB8CBD" w14:textId="77777777" w:rsidR="00640E14" w:rsidRPr="009E6E93" w:rsidRDefault="00640E14" w:rsidP="005F51D2">
      <w:pPr>
        <w:numPr>
          <w:ilvl w:val="0"/>
          <w:numId w:val="3"/>
        </w:numPr>
        <w:tabs>
          <w:tab w:val="num" w:pos="1080"/>
        </w:tabs>
        <w:spacing w:before="120" w:after="3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monthly </w:t>
      </w:r>
      <w:r w:rsidR="00F470A1">
        <w:rPr>
          <w:rFonts w:ascii="Arial" w:hAnsi="Arial"/>
        </w:rPr>
        <w:t>F</w:t>
      </w:r>
      <w:r w:rsidR="00F470A1" w:rsidRPr="009E6E93">
        <w:rPr>
          <w:rFonts w:ascii="Arial" w:hAnsi="Arial"/>
        </w:rPr>
        <w:t>lat</w:t>
      </w:r>
      <w:r w:rsidR="00F470A1">
        <w:rPr>
          <w:rFonts w:ascii="Arial" w:hAnsi="Arial"/>
        </w:rPr>
        <w:t>B</w:t>
      </w:r>
      <w:r w:rsidR="00F470A1" w:rsidRPr="009E6E93">
        <w:rPr>
          <w:rFonts w:ascii="Arial" w:hAnsi="Arial"/>
        </w:rPr>
        <w:t>ill</w:t>
      </w:r>
      <w:r w:rsidR="00F470A1">
        <w:rPr>
          <w:rFonts w:ascii="Arial" w:hAnsi="Arial"/>
        </w:rPr>
        <w:t xml:space="preserve"> </w:t>
      </w:r>
      <w:r w:rsidR="00F36468">
        <w:rPr>
          <w:rFonts w:ascii="Arial" w:hAnsi="Arial"/>
        </w:rPr>
        <w:t>General Service</w:t>
      </w:r>
      <w:r w:rsidRPr="009E6E93">
        <w:rPr>
          <w:rFonts w:ascii="Arial" w:hAnsi="Arial"/>
        </w:rPr>
        <w:t xml:space="preserve"> amount by dividing the annual bill by 12.</w:t>
      </w:r>
    </w:p>
    <w:p w14:paraId="1B82F911" w14:textId="77777777" w:rsidR="006E1C88" w:rsidRPr="009E6E93" w:rsidRDefault="006E1C88" w:rsidP="005F51D2">
      <w:pPr>
        <w:pStyle w:val="Heading2"/>
        <w:tabs>
          <w:tab w:val="left" w:pos="0"/>
          <w:tab w:val="left" w:pos="9720"/>
        </w:tabs>
        <w:spacing w:before="360" w:after="120" w:line="200" w:lineRule="exact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ENVIRONMENTAL COMPLIANCE COST RECOVERY:</w:t>
      </w:r>
    </w:p>
    <w:p w14:paraId="0A99C2D1" w14:textId="77777777" w:rsidR="006E1C88" w:rsidRPr="009E6E93" w:rsidRDefault="006E1C88" w:rsidP="00D2409A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>the provisions of the Company's effective Environmental Compliance Cost Recovery Schedule, including any applicable adjustments.</w:t>
      </w:r>
    </w:p>
    <w:p w14:paraId="47D383E6" w14:textId="7E7A3F77" w:rsidR="00CA40C7" w:rsidRPr="009E6E93" w:rsidDel="00E54072" w:rsidRDefault="00CA40C7" w:rsidP="00D2409A">
      <w:pPr>
        <w:spacing w:before="120" w:after="120" w:line="200" w:lineRule="exact"/>
        <w:ind w:left="288" w:right="216"/>
        <w:jc w:val="center"/>
        <w:rPr>
          <w:del w:id="13" w:author="Author"/>
          <w:rFonts w:ascii="Arial" w:hAnsi="Arial"/>
          <w:b/>
        </w:rPr>
      </w:pPr>
      <w:del w:id="14" w:author="Author">
        <w:r w:rsidRPr="009E6E93" w:rsidDel="00E54072">
          <w:rPr>
            <w:rFonts w:ascii="Arial" w:hAnsi="Arial"/>
            <w:b/>
          </w:rPr>
          <w:delText>NUCLEAR CONSTRUCTION COST RECOVERY:</w:delText>
        </w:r>
      </w:del>
    </w:p>
    <w:p w14:paraId="1877DC55" w14:textId="6DA24AE2" w:rsidR="00CA40C7" w:rsidRPr="009E6E93" w:rsidDel="00E54072" w:rsidRDefault="00CA40C7" w:rsidP="00D2409A">
      <w:pPr>
        <w:spacing w:before="120" w:after="240" w:line="200" w:lineRule="exact"/>
        <w:ind w:left="288" w:right="216"/>
        <w:jc w:val="both"/>
        <w:rPr>
          <w:del w:id="15" w:author="Author"/>
          <w:rFonts w:ascii="Arial" w:hAnsi="Arial"/>
        </w:rPr>
      </w:pPr>
      <w:del w:id="16" w:author="Author">
        <w:r w:rsidRPr="009E6E93" w:rsidDel="00E54072">
          <w:rPr>
            <w:rFonts w:ascii="Arial" w:hAnsi="Arial"/>
          </w:rPr>
          <w:delText>The monthly amount calculated in the above rate includes the provisions of the Company's effective Nuclear Construction Cost Recovery Schedule, including any applicable adjustments.</w:delText>
        </w:r>
      </w:del>
    </w:p>
    <w:p w14:paraId="494C712F" w14:textId="77777777" w:rsidR="005F20C9" w:rsidRPr="009E6E93" w:rsidRDefault="005F20C9" w:rsidP="00D2409A">
      <w:pPr>
        <w:spacing w:before="120" w:after="120" w:line="200" w:lineRule="exact"/>
        <w:ind w:left="288" w:right="216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DEMAND SIDE MANAGEMENT SCHEDULE:</w:t>
      </w:r>
    </w:p>
    <w:p w14:paraId="149EFCC8" w14:textId="77777777" w:rsidR="005F20C9" w:rsidRPr="009E6E93" w:rsidRDefault="005F20C9" w:rsidP="00D2409A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16" w:firstLine="0"/>
        <w:jc w:val="both"/>
        <w:rPr>
          <w:rFonts w:ascii="Arial" w:hAnsi="Arial"/>
          <w:b w:val="0"/>
        </w:rPr>
      </w:pPr>
      <w:r w:rsidRPr="009E6E93">
        <w:rPr>
          <w:rFonts w:ascii="Arial" w:hAnsi="Arial"/>
          <w:b w:val="0"/>
        </w:rPr>
        <w:t>The monthly amount calculated in the above rate includes the provisions of the Company's effective D</w:t>
      </w:r>
      <w:r w:rsidR="0034548A">
        <w:rPr>
          <w:rFonts w:ascii="Arial" w:hAnsi="Arial"/>
          <w:b w:val="0"/>
        </w:rPr>
        <w:t>emand Side Management</w:t>
      </w:r>
      <w:r w:rsidRPr="009E6E93">
        <w:rPr>
          <w:rFonts w:ascii="Arial" w:hAnsi="Arial"/>
          <w:b w:val="0"/>
        </w:rPr>
        <w:t xml:space="preserve"> Residential or Commercial Schedule, including any applicable adjustments.</w:t>
      </w:r>
    </w:p>
    <w:p w14:paraId="32543CEE" w14:textId="77777777" w:rsidR="005F20C9" w:rsidRPr="009E6E93" w:rsidRDefault="005F20C9" w:rsidP="00D2409A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FUEL COST RECOVERY:</w:t>
      </w:r>
    </w:p>
    <w:p w14:paraId="64B239BF" w14:textId="77777777" w:rsidR="005F20C9" w:rsidRPr="009E6E93" w:rsidRDefault="005F20C9" w:rsidP="00D2409A">
      <w:pPr>
        <w:pStyle w:val="BodyTextIndent2"/>
        <w:tabs>
          <w:tab w:val="clear" w:pos="360"/>
          <w:tab w:val="left" w:pos="9720"/>
        </w:tabs>
        <w:spacing w:before="120" w:after="120" w:line="200" w:lineRule="exact"/>
        <w:ind w:left="288" w:right="216"/>
        <w:jc w:val="both"/>
      </w:pPr>
      <w:r w:rsidRPr="009E6E93">
        <w:t>The monthly amount calculated in the above rate includes the provisions of the Company’s effective F</w:t>
      </w:r>
      <w:r w:rsidR="0034548A">
        <w:t>uel Cost Recovery</w:t>
      </w:r>
      <w:r w:rsidRPr="009E6E93">
        <w:t xml:space="preserve"> Schedule</w:t>
      </w:r>
      <w:r w:rsidR="0034548A">
        <w:t>s</w:t>
      </w:r>
      <w:r w:rsidRPr="009E6E93">
        <w:t>.</w:t>
      </w:r>
    </w:p>
    <w:p w14:paraId="245E3293" w14:textId="77777777" w:rsidR="00C62425" w:rsidRPr="009E6E93" w:rsidRDefault="00C62425" w:rsidP="00016D99">
      <w:pPr>
        <w:tabs>
          <w:tab w:val="center" w:leader="dot" w:pos="5760"/>
          <w:tab w:val="decimal" w:leader="dot" w:pos="7632"/>
        </w:tabs>
        <w:spacing w:after="240" w:line="200" w:lineRule="exact"/>
        <w:ind w:left="288" w:right="288"/>
        <w:jc w:val="both"/>
        <w:rPr>
          <w:rFonts w:ascii="Arial" w:hAnsi="Arial" w:cs="Arial"/>
          <w:sz w:val="32"/>
          <w:szCs w:val="32"/>
        </w:rPr>
      </w:pPr>
    </w:p>
    <w:p w14:paraId="4CC6F13E" w14:textId="24740779" w:rsidR="00E906A6" w:rsidRPr="009E6E93" w:rsidRDefault="00E54072" w:rsidP="005B3C7B">
      <w:pPr>
        <w:spacing w:after="360" w:line="320" w:lineRule="exact"/>
        <w:ind w:left="288"/>
        <w:rPr>
          <w:rFonts w:ascii="Arial" w:hAnsi="Arial"/>
          <w:b/>
          <w:sz w:val="32"/>
        </w:rPr>
      </w:pPr>
      <w:ins w:id="17" w:author="Author">
        <w:r>
          <w:rPr>
            <w:rFonts w:ascii="Arial" w:hAnsi="Arial"/>
            <w:b/>
            <w:sz w:val="32"/>
          </w:rPr>
          <w:br w:type="page"/>
        </w:r>
      </w:ins>
      <w:r w:rsidR="00E906A6" w:rsidRPr="009E6E93">
        <w:rPr>
          <w:rFonts w:ascii="Arial" w:hAnsi="Arial"/>
          <w:b/>
          <w:sz w:val="32"/>
        </w:rPr>
        <w:lastRenderedPageBreak/>
        <w:t>SCHEDULE: FLAT-</w:t>
      </w:r>
      <w:r w:rsidR="00266E85">
        <w:rPr>
          <w:rFonts w:ascii="Arial" w:hAnsi="Arial"/>
          <w:b/>
          <w:sz w:val="32"/>
        </w:rPr>
        <w:t>GS-</w:t>
      </w:r>
      <w:r w:rsidR="001631F0">
        <w:rPr>
          <w:rFonts w:ascii="Arial" w:hAnsi="Arial"/>
          <w:b/>
          <w:sz w:val="32"/>
        </w:rPr>
        <w:t>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C70C6F" w:rsidRPr="009E6E93" w14:paraId="5D6A34DE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0721A813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31399E7F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0A822D74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3F168146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C70C6F" w:rsidRPr="009E6E93" w14:paraId="26291C23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4E7B0BB4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3 of 3 </w:t>
            </w:r>
          </w:p>
        </w:tc>
        <w:tc>
          <w:tcPr>
            <w:tcW w:w="5400" w:type="dxa"/>
            <w:shd w:val="pct5" w:color="auto" w:fill="auto"/>
          </w:tcPr>
          <w:p w14:paraId="617CD72C" w14:textId="30AAAB45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del w:id="18" w:author="Author">
              <w:r w:rsidR="007D469C" w:rsidRPr="009E6E93" w:rsidDel="00E54072">
                <w:rPr>
                  <w:rFonts w:ascii="Arial" w:hAnsi="Arial"/>
                </w:rPr>
                <w:delText>January</w:delText>
              </w:r>
              <w:r w:rsidRPr="009E6E93" w:rsidDel="00E54072">
                <w:rPr>
                  <w:rFonts w:ascii="Arial" w:hAnsi="Arial"/>
                </w:rPr>
                <w:delText xml:space="preserve">, </w:delText>
              </w:r>
              <w:r w:rsidR="003A66B9" w:rsidDel="00E54072">
                <w:rPr>
                  <w:rFonts w:ascii="Arial" w:hAnsi="Arial"/>
                </w:rPr>
                <w:delText>2023</w:delText>
              </w:r>
            </w:del>
            <w:ins w:id="19" w:author="Author">
              <w:r w:rsidR="00E54072">
                <w:rPr>
                  <w:rFonts w:ascii="Arial" w:hAnsi="Arial"/>
                </w:rPr>
                <w:t>April, 2024</w:t>
              </w:r>
            </w:ins>
          </w:p>
        </w:tc>
        <w:tc>
          <w:tcPr>
            <w:tcW w:w="1170" w:type="dxa"/>
            <w:shd w:val="pct5" w:color="auto" w:fill="auto"/>
          </w:tcPr>
          <w:p w14:paraId="0D57AA93" w14:textId="644FDA65" w:rsidR="00C70C6F" w:rsidRPr="009E6E93" w:rsidRDefault="003A66B9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20" w:author="Author">
              <w:r w:rsidDel="00E54072">
                <w:rPr>
                  <w:rFonts w:ascii="Arial" w:hAnsi="Arial"/>
                </w:rPr>
                <w:delText>First</w:delText>
              </w:r>
            </w:del>
            <w:ins w:id="21" w:author="Author">
              <w:r w:rsidR="00E54072">
                <w:rPr>
                  <w:rFonts w:ascii="Arial" w:hAnsi="Arial"/>
                </w:rPr>
                <w:t>Second</w:t>
              </w:r>
            </w:ins>
          </w:p>
        </w:tc>
        <w:tc>
          <w:tcPr>
            <w:tcW w:w="1170" w:type="dxa"/>
            <w:shd w:val="pct5" w:color="auto" w:fill="auto"/>
          </w:tcPr>
          <w:p w14:paraId="773778FB" w14:textId="77777777" w:rsidR="00C70C6F" w:rsidRPr="009E6E93" w:rsidRDefault="0091084C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1229345F" w14:textId="77777777" w:rsidR="006E1C88" w:rsidRPr="009E6E93" w:rsidRDefault="00697275" w:rsidP="006653FD">
      <w:pPr>
        <w:pStyle w:val="Heading2"/>
        <w:tabs>
          <w:tab w:val="left" w:pos="0"/>
          <w:tab w:val="left" w:pos="9720"/>
        </w:tabs>
        <w:spacing w:before="360" w:after="120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FEE:</w:t>
      </w:r>
    </w:p>
    <w:p w14:paraId="51CAE931" w14:textId="77777777" w:rsidR="006E1C88" w:rsidRPr="009E6E93" w:rsidRDefault="006E1C88" w:rsidP="00D2409A">
      <w:pPr>
        <w:spacing w:before="120" w:after="360"/>
        <w:ind w:left="288" w:right="216"/>
        <w:jc w:val="both"/>
        <w:rPr>
          <w:rFonts w:ascii="Helv" w:hAnsi="Helv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 xml:space="preserve">the provisions of the Company's </w:t>
      </w:r>
      <w:r w:rsidR="00D51F3E" w:rsidRPr="009E6E93">
        <w:rPr>
          <w:rFonts w:ascii="Arial" w:hAnsi="Arial"/>
        </w:rPr>
        <w:t xml:space="preserve">effective </w:t>
      </w:r>
      <w:r w:rsidR="00697275" w:rsidRPr="009E6E93">
        <w:rPr>
          <w:rFonts w:ascii="Arial" w:hAnsi="Arial"/>
        </w:rPr>
        <w:t xml:space="preserve">Municipal </w:t>
      </w:r>
      <w:r w:rsidRPr="009E6E93">
        <w:rPr>
          <w:rFonts w:ascii="Arial" w:hAnsi="Arial"/>
        </w:rPr>
        <w:t>Franchise Fee Schedule, including any applicable adjustments.</w:t>
      </w:r>
    </w:p>
    <w:p w14:paraId="7060DDFB" w14:textId="77777777" w:rsidR="00640E14" w:rsidRPr="009E6E93" w:rsidRDefault="00640E14" w:rsidP="00D2409A">
      <w:pPr>
        <w:pStyle w:val="Heading2"/>
        <w:tabs>
          <w:tab w:val="left" w:pos="0"/>
          <w:tab w:val="left" w:pos="9720"/>
        </w:tabs>
        <w:spacing w:before="360" w:after="120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GENERAL TERMS AND CONDITIONS:</w:t>
      </w:r>
    </w:p>
    <w:p w14:paraId="4F30D693" w14:textId="77777777" w:rsidR="00D61E3F" w:rsidRPr="009E6E93" w:rsidRDefault="00D61E3F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The bill calculated under this tariff is subject to change in such an amount as may be approved and/or amended by the Georgia Public Service Commission under the provisions of applicable riders</w:t>
      </w:r>
      <w:r w:rsidR="00960F6E" w:rsidRPr="009E6E93">
        <w:rPr>
          <w:rFonts w:ascii="Arial" w:hAnsi="Arial"/>
        </w:rPr>
        <w:t xml:space="preserve"> and other schedules</w:t>
      </w:r>
      <w:r w:rsidRPr="009E6E93">
        <w:rPr>
          <w:rFonts w:ascii="Arial" w:hAnsi="Arial"/>
        </w:rPr>
        <w:t>.</w:t>
      </w:r>
    </w:p>
    <w:p w14:paraId="1FA4B0ED" w14:textId="77777777" w:rsidR="00640E14" w:rsidRPr="009E6E93" w:rsidRDefault="00640E14" w:rsidP="00D2409A">
      <w:pPr>
        <w:pStyle w:val="BodyTextIndent2"/>
        <w:tabs>
          <w:tab w:val="clear" w:pos="360"/>
          <w:tab w:val="left" w:pos="9720"/>
        </w:tabs>
        <w:spacing w:before="120" w:after="120"/>
        <w:ind w:left="288" w:right="216"/>
        <w:jc w:val="both"/>
      </w:pPr>
      <w:r w:rsidRPr="009E6E93">
        <w:t xml:space="preserve">Service hereunder </w:t>
      </w:r>
      <w:r w:rsidR="005020E2" w:rsidRPr="009E6E93">
        <w:t xml:space="preserve">is </w:t>
      </w:r>
      <w:r w:rsidRPr="009E6E93">
        <w:t xml:space="preserve">subject to </w:t>
      </w:r>
      <w:r w:rsidR="00662678" w:rsidRPr="009E6E93">
        <w:t xml:space="preserve">the </w:t>
      </w:r>
      <w:r w:rsidRPr="009E6E93">
        <w:t>Rules and Regulations for Electric Service on file with the Georgia Public Service Commission.</w:t>
      </w:r>
    </w:p>
    <w:sectPr w:rsidR="00640E14" w:rsidRPr="009E6E93" w:rsidSect="009568F4">
      <w:headerReference w:type="default" r:id="rId9"/>
      <w:pgSz w:w="12240" w:h="15840" w:code="1"/>
      <w:pgMar w:top="864" w:right="1152" w:bottom="864" w:left="1440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019C1" w14:textId="77777777" w:rsidR="00C763F2" w:rsidRDefault="00C763F2">
      <w:r>
        <w:separator/>
      </w:r>
    </w:p>
  </w:endnote>
  <w:endnote w:type="continuationSeparator" w:id="0">
    <w:p w14:paraId="0F2112B5" w14:textId="77777777" w:rsidR="00C763F2" w:rsidRDefault="00C7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1F8BF" w14:textId="77777777" w:rsidR="00C763F2" w:rsidRDefault="00C763F2">
      <w:r>
        <w:separator/>
      </w:r>
    </w:p>
  </w:footnote>
  <w:footnote w:type="continuationSeparator" w:id="0">
    <w:p w14:paraId="24D2CD66" w14:textId="77777777" w:rsidR="00C763F2" w:rsidRDefault="00C76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6297" w14:textId="77777777" w:rsidR="008D2D8F" w:rsidRDefault="008D2D8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E3424"/>
    <w:multiLevelType w:val="hybridMultilevel"/>
    <w:tmpl w:val="31783114"/>
    <w:lvl w:ilvl="0" w:tplc="0409000F">
      <w:start w:val="1"/>
      <w:numFmt w:val="decimal"/>
      <w:lvlText w:val="%1."/>
      <w:lvlJc w:val="left"/>
      <w:pPr>
        <w:tabs>
          <w:tab w:val="num" w:pos="306"/>
        </w:tabs>
        <w:ind w:left="30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26"/>
        </w:tabs>
        <w:ind w:left="10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6"/>
        </w:tabs>
        <w:ind w:left="17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6"/>
        </w:tabs>
        <w:ind w:left="31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6"/>
        </w:tabs>
        <w:ind w:left="39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6"/>
        </w:tabs>
        <w:ind w:left="53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6"/>
        </w:tabs>
        <w:ind w:left="6066" w:hanging="180"/>
      </w:pPr>
    </w:lvl>
  </w:abstractNum>
  <w:abstractNum w:abstractNumId="1" w15:restartNumberingAfterBreak="0">
    <w:nsid w:val="62D966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76D72B4"/>
    <w:multiLevelType w:val="singleLevel"/>
    <w:tmpl w:val="BFEE8D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956301635">
    <w:abstractNumId w:val="2"/>
  </w:num>
  <w:num w:numId="2" w16cid:durableId="612053095">
    <w:abstractNumId w:val="1"/>
  </w:num>
  <w:num w:numId="3" w16cid:durableId="1872373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C8D"/>
    <w:rsid w:val="0001495F"/>
    <w:rsid w:val="00015453"/>
    <w:rsid w:val="00016D99"/>
    <w:rsid w:val="000258E5"/>
    <w:rsid w:val="000351F3"/>
    <w:rsid w:val="00037A84"/>
    <w:rsid w:val="00046DCB"/>
    <w:rsid w:val="00061353"/>
    <w:rsid w:val="00061A08"/>
    <w:rsid w:val="00064CCB"/>
    <w:rsid w:val="000659CE"/>
    <w:rsid w:val="0007213A"/>
    <w:rsid w:val="00072720"/>
    <w:rsid w:val="0008306B"/>
    <w:rsid w:val="0008430F"/>
    <w:rsid w:val="000855B5"/>
    <w:rsid w:val="00090E62"/>
    <w:rsid w:val="00093613"/>
    <w:rsid w:val="00096F30"/>
    <w:rsid w:val="000A0ADD"/>
    <w:rsid w:val="000B122E"/>
    <w:rsid w:val="000C1DE9"/>
    <w:rsid w:val="000C579C"/>
    <w:rsid w:val="000D33D9"/>
    <w:rsid w:val="000E4A21"/>
    <w:rsid w:val="000F2B51"/>
    <w:rsid w:val="000F2BFC"/>
    <w:rsid w:val="000F568C"/>
    <w:rsid w:val="000F7B9A"/>
    <w:rsid w:val="00111A0F"/>
    <w:rsid w:val="00141835"/>
    <w:rsid w:val="001467F9"/>
    <w:rsid w:val="001471E5"/>
    <w:rsid w:val="0015499B"/>
    <w:rsid w:val="001570B4"/>
    <w:rsid w:val="00161BE9"/>
    <w:rsid w:val="001631F0"/>
    <w:rsid w:val="00165E7D"/>
    <w:rsid w:val="00184DCA"/>
    <w:rsid w:val="001A6E8C"/>
    <w:rsid w:val="001B1005"/>
    <w:rsid w:val="001B167A"/>
    <w:rsid w:val="001D4B72"/>
    <w:rsid w:val="001D5A93"/>
    <w:rsid w:val="001E01A8"/>
    <w:rsid w:val="001E6E65"/>
    <w:rsid w:val="001F3590"/>
    <w:rsid w:val="001F495F"/>
    <w:rsid w:val="00204E2E"/>
    <w:rsid w:val="00206468"/>
    <w:rsid w:val="0021751C"/>
    <w:rsid w:val="0022452A"/>
    <w:rsid w:val="0022697B"/>
    <w:rsid w:val="00230473"/>
    <w:rsid w:val="002320B5"/>
    <w:rsid w:val="00240A12"/>
    <w:rsid w:val="00245B40"/>
    <w:rsid w:val="00266E85"/>
    <w:rsid w:val="00277530"/>
    <w:rsid w:val="00283F63"/>
    <w:rsid w:val="00287132"/>
    <w:rsid w:val="002A55AB"/>
    <w:rsid w:val="002B7B42"/>
    <w:rsid w:val="002B7E60"/>
    <w:rsid w:val="002C4C00"/>
    <w:rsid w:val="002C59C0"/>
    <w:rsid w:val="002D231B"/>
    <w:rsid w:val="002D2812"/>
    <w:rsid w:val="002E0B4F"/>
    <w:rsid w:val="002E6F1B"/>
    <w:rsid w:val="002E7225"/>
    <w:rsid w:val="002F571C"/>
    <w:rsid w:val="00300B20"/>
    <w:rsid w:val="003154E7"/>
    <w:rsid w:val="00315E72"/>
    <w:rsid w:val="00315E78"/>
    <w:rsid w:val="00320F78"/>
    <w:rsid w:val="00325E62"/>
    <w:rsid w:val="003267A5"/>
    <w:rsid w:val="00331BFD"/>
    <w:rsid w:val="0033487C"/>
    <w:rsid w:val="00336EC4"/>
    <w:rsid w:val="003429EC"/>
    <w:rsid w:val="0034307D"/>
    <w:rsid w:val="0034548A"/>
    <w:rsid w:val="00345A14"/>
    <w:rsid w:val="003606CE"/>
    <w:rsid w:val="003655CA"/>
    <w:rsid w:val="003847F7"/>
    <w:rsid w:val="00385A52"/>
    <w:rsid w:val="003948A9"/>
    <w:rsid w:val="003A4ADF"/>
    <w:rsid w:val="003A66B9"/>
    <w:rsid w:val="003A6C38"/>
    <w:rsid w:val="003B3263"/>
    <w:rsid w:val="003C39EA"/>
    <w:rsid w:val="003C4868"/>
    <w:rsid w:val="003D4DBD"/>
    <w:rsid w:val="003D6FA1"/>
    <w:rsid w:val="003D710B"/>
    <w:rsid w:val="003E6EE7"/>
    <w:rsid w:val="00402105"/>
    <w:rsid w:val="00416E97"/>
    <w:rsid w:val="00421BDE"/>
    <w:rsid w:val="00431126"/>
    <w:rsid w:val="0044796D"/>
    <w:rsid w:val="004535E2"/>
    <w:rsid w:val="00461F3B"/>
    <w:rsid w:val="00475F40"/>
    <w:rsid w:val="00482662"/>
    <w:rsid w:val="0049277C"/>
    <w:rsid w:val="004A278D"/>
    <w:rsid w:val="004A2E03"/>
    <w:rsid w:val="004B0FFF"/>
    <w:rsid w:val="004B207C"/>
    <w:rsid w:val="004B6A97"/>
    <w:rsid w:val="004C0876"/>
    <w:rsid w:val="004C0E7F"/>
    <w:rsid w:val="004C1189"/>
    <w:rsid w:val="004C44AD"/>
    <w:rsid w:val="004D4E96"/>
    <w:rsid w:val="004E07F7"/>
    <w:rsid w:val="004E708C"/>
    <w:rsid w:val="004F6F66"/>
    <w:rsid w:val="005008B3"/>
    <w:rsid w:val="005020E2"/>
    <w:rsid w:val="00503469"/>
    <w:rsid w:val="005142A7"/>
    <w:rsid w:val="00521163"/>
    <w:rsid w:val="00522E82"/>
    <w:rsid w:val="005236A4"/>
    <w:rsid w:val="00531731"/>
    <w:rsid w:val="00540E7E"/>
    <w:rsid w:val="00547CA9"/>
    <w:rsid w:val="00560977"/>
    <w:rsid w:val="00580248"/>
    <w:rsid w:val="005855F1"/>
    <w:rsid w:val="005B3C7B"/>
    <w:rsid w:val="005D556C"/>
    <w:rsid w:val="005E7B96"/>
    <w:rsid w:val="005E7C28"/>
    <w:rsid w:val="005F20C9"/>
    <w:rsid w:val="005F3FEC"/>
    <w:rsid w:val="005F51D2"/>
    <w:rsid w:val="005F7342"/>
    <w:rsid w:val="00602290"/>
    <w:rsid w:val="0061585B"/>
    <w:rsid w:val="00640E14"/>
    <w:rsid w:val="00662678"/>
    <w:rsid w:val="0066389F"/>
    <w:rsid w:val="006653FD"/>
    <w:rsid w:val="00666AF0"/>
    <w:rsid w:val="0067388A"/>
    <w:rsid w:val="00682601"/>
    <w:rsid w:val="0069161B"/>
    <w:rsid w:val="006941C3"/>
    <w:rsid w:val="00697275"/>
    <w:rsid w:val="006A60A3"/>
    <w:rsid w:val="006A7BEC"/>
    <w:rsid w:val="006B10FD"/>
    <w:rsid w:val="006B6F5F"/>
    <w:rsid w:val="006C5AF9"/>
    <w:rsid w:val="006C74C6"/>
    <w:rsid w:val="006C7E6C"/>
    <w:rsid w:val="006D6245"/>
    <w:rsid w:val="006E0675"/>
    <w:rsid w:val="006E1C88"/>
    <w:rsid w:val="006F3BFB"/>
    <w:rsid w:val="006F3FA6"/>
    <w:rsid w:val="006F5896"/>
    <w:rsid w:val="006F683C"/>
    <w:rsid w:val="007075B7"/>
    <w:rsid w:val="007173F9"/>
    <w:rsid w:val="007242DA"/>
    <w:rsid w:val="00725F41"/>
    <w:rsid w:val="00740509"/>
    <w:rsid w:val="0075005F"/>
    <w:rsid w:val="00767964"/>
    <w:rsid w:val="007817B7"/>
    <w:rsid w:val="00784E6F"/>
    <w:rsid w:val="00785FFC"/>
    <w:rsid w:val="00797F27"/>
    <w:rsid w:val="007A3C0A"/>
    <w:rsid w:val="007A6CBA"/>
    <w:rsid w:val="007B746C"/>
    <w:rsid w:val="007D2B71"/>
    <w:rsid w:val="007D469C"/>
    <w:rsid w:val="007E6C8D"/>
    <w:rsid w:val="007F33A6"/>
    <w:rsid w:val="008200BD"/>
    <w:rsid w:val="008323A1"/>
    <w:rsid w:val="00843094"/>
    <w:rsid w:val="00870DF4"/>
    <w:rsid w:val="00886197"/>
    <w:rsid w:val="00894D77"/>
    <w:rsid w:val="00895671"/>
    <w:rsid w:val="00896938"/>
    <w:rsid w:val="008A1680"/>
    <w:rsid w:val="008A4236"/>
    <w:rsid w:val="008B486A"/>
    <w:rsid w:val="008C3468"/>
    <w:rsid w:val="008D2D8F"/>
    <w:rsid w:val="008D5DEF"/>
    <w:rsid w:val="008E009B"/>
    <w:rsid w:val="008E2799"/>
    <w:rsid w:val="008E4EDF"/>
    <w:rsid w:val="008F18D8"/>
    <w:rsid w:val="008F2967"/>
    <w:rsid w:val="0091084C"/>
    <w:rsid w:val="00912BF3"/>
    <w:rsid w:val="00913ADC"/>
    <w:rsid w:val="00924C91"/>
    <w:rsid w:val="00941705"/>
    <w:rsid w:val="0094223F"/>
    <w:rsid w:val="0095346A"/>
    <w:rsid w:val="009534D5"/>
    <w:rsid w:val="0095563F"/>
    <w:rsid w:val="009568F4"/>
    <w:rsid w:val="00956F4B"/>
    <w:rsid w:val="00960F6E"/>
    <w:rsid w:val="00963FC5"/>
    <w:rsid w:val="00965272"/>
    <w:rsid w:val="00971569"/>
    <w:rsid w:val="0097462C"/>
    <w:rsid w:val="00982D54"/>
    <w:rsid w:val="00992E98"/>
    <w:rsid w:val="009B42B7"/>
    <w:rsid w:val="009B7EAD"/>
    <w:rsid w:val="009C0E19"/>
    <w:rsid w:val="009E0934"/>
    <w:rsid w:val="009E6D26"/>
    <w:rsid w:val="009E6E93"/>
    <w:rsid w:val="009F301D"/>
    <w:rsid w:val="00A03B7A"/>
    <w:rsid w:val="00A10FD4"/>
    <w:rsid w:val="00A130BA"/>
    <w:rsid w:val="00A35E31"/>
    <w:rsid w:val="00A35E35"/>
    <w:rsid w:val="00A47415"/>
    <w:rsid w:val="00A545EB"/>
    <w:rsid w:val="00A607D3"/>
    <w:rsid w:val="00A611E0"/>
    <w:rsid w:val="00A63F2C"/>
    <w:rsid w:val="00A71DFE"/>
    <w:rsid w:val="00A94D38"/>
    <w:rsid w:val="00A95518"/>
    <w:rsid w:val="00AB0E28"/>
    <w:rsid w:val="00AE2517"/>
    <w:rsid w:val="00AF4F99"/>
    <w:rsid w:val="00B1184E"/>
    <w:rsid w:val="00B30A5C"/>
    <w:rsid w:val="00B30A7D"/>
    <w:rsid w:val="00B319A5"/>
    <w:rsid w:val="00B37FCB"/>
    <w:rsid w:val="00B454D6"/>
    <w:rsid w:val="00B57A27"/>
    <w:rsid w:val="00B6529C"/>
    <w:rsid w:val="00B7030A"/>
    <w:rsid w:val="00B965B0"/>
    <w:rsid w:val="00BA5D24"/>
    <w:rsid w:val="00BB4DD6"/>
    <w:rsid w:val="00BD1621"/>
    <w:rsid w:val="00BD793E"/>
    <w:rsid w:val="00BE0187"/>
    <w:rsid w:val="00BE107E"/>
    <w:rsid w:val="00BE1D1F"/>
    <w:rsid w:val="00BE4E5A"/>
    <w:rsid w:val="00BF28E0"/>
    <w:rsid w:val="00C00E78"/>
    <w:rsid w:val="00C0563F"/>
    <w:rsid w:val="00C15F29"/>
    <w:rsid w:val="00C22D4A"/>
    <w:rsid w:val="00C2557C"/>
    <w:rsid w:val="00C30B9B"/>
    <w:rsid w:val="00C334AA"/>
    <w:rsid w:val="00C33C9D"/>
    <w:rsid w:val="00C41D8A"/>
    <w:rsid w:val="00C43F0D"/>
    <w:rsid w:val="00C60521"/>
    <w:rsid w:val="00C62425"/>
    <w:rsid w:val="00C70C6F"/>
    <w:rsid w:val="00C73754"/>
    <w:rsid w:val="00C763F2"/>
    <w:rsid w:val="00C77C75"/>
    <w:rsid w:val="00CA3A7B"/>
    <w:rsid w:val="00CA40C7"/>
    <w:rsid w:val="00CA6057"/>
    <w:rsid w:val="00CB7CD4"/>
    <w:rsid w:val="00CC0DF9"/>
    <w:rsid w:val="00CD072D"/>
    <w:rsid w:val="00CD22DB"/>
    <w:rsid w:val="00CD6493"/>
    <w:rsid w:val="00CF522F"/>
    <w:rsid w:val="00D05AD7"/>
    <w:rsid w:val="00D119C5"/>
    <w:rsid w:val="00D216CF"/>
    <w:rsid w:val="00D2409A"/>
    <w:rsid w:val="00D31BE9"/>
    <w:rsid w:val="00D40485"/>
    <w:rsid w:val="00D40804"/>
    <w:rsid w:val="00D40B11"/>
    <w:rsid w:val="00D51F3E"/>
    <w:rsid w:val="00D61E3F"/>
    <w:rsid w:val="00D633C6"/>
    <w:rsid w:val="00D700CE"/>
    <w:rsid w:val="00D7747D"/>
    <w:rsid w:val="00D82561"/>
    <w:rsid w:val="00D84AA3"/>
    <w:rsid w:val="00D91B76"/>
    <w:rsid w:val="00DB29DA"/>
    <w:rsid w:val="00DC4D8B"/>
    <w:rsid w:val="00DC511D"/>
    <w:rsid w:val="00DC7419"/>
    <w:rsid w:val="00DD194E"/>
    <w:rsid w:val="00DD4AFE"/>
    <w:rsid w:val="00E063C7"/>
    <w:rsid w:val="00E12F8B"/>
    <w:rsid w:val="00E13C09"/>
    <w:rsid w:val="00E1799C"/>
    <w:rsid w:val="00E22354"/>
    <w:rsid w:val="00E2782E"/>
    <w:rsid w:val="00E34B04"/>
    <w:rsid w:val="00E47B50"/>
    <w:rsid w:val="00E54072"/>
    <w:rsid w:val="00E748DB"/>
    <w:rsid w:val="00E77B0A"/>
    <w:rsid w:val="00E853BD"/>
    <w:rsid w:val="00E8660A"/>
    <w:rsid w:val="00E86698"/>
    <w:rsid w:val="00E906A6"/>
    <w:rsid w:val="00E947F4"/>
    <w:rsid w:val="00EA1A6F"/>
    <w:rsid w:val="00EA29C5"/>
    <w:rsid w:val="00EB049A"/>
    <w:rsid w:val="00EB1332"/>
    <w:rsid w:val="00EC5571"/>
    <w:rsid w:val="00ED29A9"/>
    <w:rsid w:val="00EE044A"/>
    <w:rsid w:val="00EE55CA"/>
    <w:rsid w:val="00EE62B8"/>
    <w:rsid w:val="00F00B0D"/>
    <w:rsid w:val="00F111C1"/>
    <w:rsid w:val="00F2384F"/>
    <w:rsid w:val="00F36468"/>
    <w:rsid w:val="00F40C0B"/>
    <w:rsid w:val="00F470A1"/>
    <w:rsid w:val="00F53202"/>
    <w:rsid w:val="00F532EA"/>
    <w:rsid w:val="00F55647"/>
    <w:rsid w:val="00F61BC9"/>
    <w:rsid w:val="00F64BA6"/>
    <w:rsid w:val="00F674EA"/>
    <w:rsid w:val="00F77B17"/>
    <w:rsid w:val="00F80BB5"/>
    <w:rsid w:val="00F919E5"/>
    <w:rsid w:val="00F92821"/>
    <w:rsid w:val="00F96215"/>
    <w:rsid w:val="00F97E0C"/>
    <w:rsid w:val="00FA0F97"/>
    <w:rsid w:val="00FA6A1E"/>
    <w:rsid w:val="00FA7654"/>
    <w:rsid w:val="00FB0CEA"/>
    <w:rsid w:val="00FB31A6"/>
    <w:rsid w:val="00FC26F9"/>
    <w:rsid w:val="00FC5CA1"/>
    <w:rsid w:val="00FD55E6"/>
    <w:rsid w:val="00FE38BA"/>
    <w:rsid w:val="00FF266B"/>
    <w:rsid w:val="00FF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32BB6D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509"/>
  </w:style>
  <w:style w:type="paragraph" w:styleId="Heading1">
    <w:name w:val="heading 1"/>
    <w:basedOn w:val="Normal"/>
    <w:next w:val="Normal"/>
    <w:qFormat/>
    <w:rsid w:val="00740509"/>
    <w:pPr>
      <w:keepNext/>
      <w:tabs>
        <w:tab w:val="left" w:pos="360"/>
      </w:tabs>
      <w:ind w:right="-547"/>
      <w:jc w:val="center"/>
      <w:outlineLvl w:val="0"/>
    </w:pPr>
    <w:rPr>
      <w:rFonts w:ascii="Arial MT" w:hAnsi="Arial MT"/>
      <w:b/>
      <w:color w:val="000000"/>
    </w:rPr>
  </w:style>
  <w:style w:type="paragraph" w:styleId="Heading2">
    <w:name w:val="heading 2"/>
    <w:basedOn w:val="Normal"/>
    <w:next w:val="Normal"/>
    <w:qFormat/>
    <w:rsid w:val="00740509"/>
    <w:pPr>
      <w:keepNext/>
      <w:tabs>
        <w:tab w:val="left" w:pos="360"/>
      </w:tabs>
      <w:ind w:left="360" w:right="-540" w:hanging="360"/>
      <w:outlineLvl w:val="1"/>
    </w:pPr>
    <w:rPr>
      <w:rFonts w:ascii="Arial MT" w:hAnsi="Arial MT"/>
      <w:b/>
    </w:rPr>
  </w:style>
  <w:style w:type="paragraph" w:styleId="Heading3">
    <w:name w:val="heading 3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jc w:val="center"/>
      <w:outlineLvl w:val="4"/>
    </w:pPr>
    <w:rPr>
      <w:rFonts w:ascii="Arial" w:hAnsi="Arial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0509"/>
    <w:pPr>
      <w:tabs>
        <w:tab w:val="center" w:pos="4320"/>
        <w:tab w:val="right" w:pos="8640"/>
      </w:tabs>
    </w:pPr>
    <w:rPr>
      <w:rFonts w:ascii="CG Times" w:hAnsi="CG Times"/>
    </w:rPr>
  </w:style>
  <w:style w:type="paragraph" w:styleId="Footer">
    <w:name w:val="footer"/>
    <w:basedOn w:val="Normal"/>
    <w:rsid w:val="00740509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740509"/>
    <w:rPr>
      <w:sz w:val="16"/>
    </w:rPr>
  </w:style>
  <w:style w:type="paragraph" w:styleId="CommentText">
    <w:name w:val="annotation text"/>
    <w:basedOn w:val="Normal"/>
    <w:link w:val="CommentTextChar"/>
    <w:semiHidden/>
    <w:rsid w:val="00740509"/>
    <w:pPr>
      <w:jc w:val="both"/>
    </w:pPr>
    <w:rPr>
      <w:rFonts w:ascii="CG Times (WN)" w:hAnsi="CG Times (WN)"/>
      <w:color w:val="000000"/>
    </w:rPr>
  </w:style>
  <w:style w:type="paragraph" w:styleId="BlockText">
    <w:name w:val="Block Text"/>
    <w:basedOn w:val="Normal"/>
    <w:rsid w:val="00740509"/>
    <w:pPr>
      <w:tabs>
        <w:tab w:val="left" w:pos="360"/>
      </w:tabs>
      <w:ind w:left="360" w:right="-90" w:hanging="360"/>
    </w:pPr>
    <w:rPr>
      <w:rFonts w:ascii="Arial MT" w:hAnsi="Arial MT"/>
    </w:rPr>
  </w:style>
  <w:style w:type="paragraph" w:styleId="BodyTextIndent">
    <w:name w:val="Body Text Indent"/>
    <w:basedOn w:val="Normal"/>
    <w:rsid w:val="00740509"/>
    <w:pPr>
      <w:tabs>
        <w:tab w:val="left" w:pos="360"/>
      </w:tabs>
      <w:ind w:left="360" w:hanging="360"/>
    </w:pPr>
    <w:rPr>
      <w:rFonts w:ascii="Arial MT" w:hAnsi="Arial MT"/>
    </w:rPr>
  </w:style>
  <w:style w:type="paragraph" w:styleId="BodyTextIndent2">
    <w:name w:val="Body Text Indent 2"/>
    <w:basedOn w:val="Normal"/>
    <w:rsid w:val="00740509"/>
    <w:pPr>
      <w:tabs>
        <w:tab w:val="left" w:pos="360"/>
      </w:tabs>
      <w:ind w:left="360"/>
    </w:pPr>
    <w:rPr>
      <w:rFonts w:ascii="Arial" w:hAnsi="Arial"/>
    </w:rPr>
  </w:style>
  <w:style w:type="paragraph" w:styleId="BodyTextIndent3">
    <w:name w:val="Body Text Indent 3"/>
    <w:basedOn w:val="Normal"/>
    <w:rsid w:val="00740509"/>
    <w:pPr>
      <w:tabs>
        <w:tab w:val="left" w:pos="360"/>
      </w:tabs>
      <w:ind w:left="360" w:hanging="360"/>
      <w:jc w:val="both"/>
    </w:pPr>
    <w:rPr>
      <w:rFonts w:ascii="Arial MT" w:hAnsi="Arial MT"/>
    </w:rPr>
  </w:style>
  <w:style w:type="paragraph" w:styleId="BalloonText">
    <w:name w:val="Balloon Text"/>
    <w:basedOn w:val="Normal"/>
    <w:semiHidden/>
    <w:rsid w:val="008A423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F2B51"/>
    <w:pPr>
      <w:autoSpaceDE w:val="0"/>
      <w:autoSpaceDN w:val="0"/>
      <w:spacing w:line="200" w:lineRule="auto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6529C"/>
    <w:pPr>
      <w:jc w:val="left"/>
    </w:pPr>
    <w:rPr>
      <w:rFonts w:ascii="Times New Roman" w:hAnsi="Times New Roman"/>
      <w:b/>
      <w:bCs/>
      <w:color w:val="auto"/>
    </w:rPr>
  </w:style>
  <w:style w:type="character" w:customStyle="1" w:styleId="CommentTextChar">
    <w:name w:val="Comment Text Char"/>
    <w:link w:val="CommentText"/>
    <w:semiHidden/>
    <w:rsid w:val="00B6529C"/>
    <w:rPr>
      <w:rFonts w:ascii="CG Times (WN)" w:hAnsi="CG Times (WN)"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B6529C"/>
    <w:rPr>
      <w:rFonts w:ascii="CG Times (WN)" w:hAnsi="CG Times (WN)"/>
      <w:color w:val="000000"/>
    </w:rPr>
  </w:style>
  <w:style w:type="paragraph" w:styleId="Revision">
    <w:name w:val="Revision"/>
    <w:hidden/>
    <w:uiPriority w:val="99"/>
    <w:semiHidden/>
    <w:rsid w:val="00615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85BBE-641F-43BF-83BC-FDE94863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2023-10-16T15:11:00Z</dcterms:created>
  <dcterms:modified xsi:type="dcterms:W3CDTF">2023-10-27T11:37:00Z</dcterms:modified>
  <cp:contentStatus/>
</cp:coreProperties>
</file>